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F2A" w:rsidRPr="00163B08" w:rsidRDefault="00603735" w:rsidP="00163B08">
      <w:pPr>
        <w:tabs>
          <w:tab w:val="center" w:pos="4680"/>
          <w:tab w:val="right" w:pos="9360"/>
        </w:tabs>
        <w:rPr>
          <w:rFonts w:ascii="Arial" w:hAnsi="Arial" w:cs="Arial"/>
          <w:sz w:val="22"/>
          <w:szCs w:val="22"/>
        </w:rPr>
      </w:pPr>
      <w:bookmarkStart w:id="0" w:name="_GoBack"/>
      <w:bookmarkEnd w:id="0"/>
      <w:r w:rsidRPr="00163B08">
        <w:rPr>
          <w:rFonts w:ascii="Arial" w:hAnsi="Arial" w:cs="Arial"/>
          <w:sz w:val="22"/>
          <w:szCs w:val="22"/>
        </w:rPr>
        <w:tab/>
      </w:r>
      <w:r w:rsidR="00A556C6" w:rsidRPr="00204F0D">
        <w:rPr>
          <w:rFonts w:ascii="Arial" w:hAnsi="Arial" w:cs="Arial"/>
          <w:b/>
          <w:bCs/>
          <w:sz w:val="38"/>
          <w:szCs w:val="38"/>
        </w:rPr>
        <w:t>NRC INSPECTION MANUAL</w:t>
      </w:r>
      <w:r w:rsidR="00A556C6" w:rsidRPr="00163B08">
        <w:rPr>
          <w:rFonts w:ascii="Arial" w:hAnsi="Arial" w:cs="Arial"/>
          <w:sz w:val="22"/>
          <w:szCs w:val="22"/>
        </w:rPr>
        <w:tab/>
      </w:r>
      <w:r w:rsidR="00E76348" w:rsidRPr="00A448AB">
        <w:rPr>
          <w:rFonts w:ascii="Arial" w:hAnsi="Arial" w:cs="Arial"/>
          <w:sz w:val="20"/>
          <w:szCs w:val="20"/>
        </w:rPr>
        <w:t>QVIB/MVIB/EVIB</w:t>
      </w:r>
    </w:p>
    <w:p w:rsidR="00C12F2A" w:rsidRPr="00163B08" w:rsidRDefault="003C0471" w:rsidP="00163B08">
      <w:pPr>
        <w:tabs>
          <w:tab w:val="center" w:pos="4680"/>
          <w:tab w:val="right" w:pos="9360"/>
        </w:tabs>
        <w:rPr>
          <w:rFonts w:ascii="Arial" w:hAnsi="Arial" w:cs="Arial"/>
          <w:b/>
          <w:bCs/>
          <w:sz w:val="22"/>
          <w:szCs w:val="22"/>
        </w:rPr>
      </w:pPr>
      <w:r>
        <w:rPr>
          <w:rFonts w:ascii="Arial" w:hAnsi="Arial" w:cs="Arial"/>
          <w:noProof/>
          <w:sz w:val="22"/>
          <w:szCs w:val="22"/>
        </w:rPr>
        <w:pict>
          <v:shapetype id="_x0000_t32" coordsize="21600,21600" o:spt="32" o:oned="t" path="m,l21600,21600e" filled="f">
            <v:path arrowok="t" fillok="f" o:connecttype="none"/>
            <o:lock v:ext="edit" shapetype="t"/>
          </v:shapetype>
          <v:shape id="_x0000_s1026" type="#_x0000_t32" style="position:absolute;margin-left:0;margin-top:10.4pt;width:468pt;height:0;flip:x;z-index:251657216" o:connectortype="straight"/>
        </w:pict>
      </w:r>
    </w:p>
    <w:p w:rsidR="00A556C6" w:rsidRPr="00163B08" w:rsidRDefault="00A556C6" w:rsidP="00163B08">
      <w:pPr>
        <w:tabs>
          <w:tab w:val="center" w:pos="4680"/>
          <w:tab w:val="right" w:pos="9360"/>
        </w:tabs>
        <w:jc w:val="center"/>
        <w:rPr>
          <w:rFonts w:ascii="Arial" w:hAnsi="Arial" w:cs="Arial"/>
          <w:sz w:val="22"/>
          <w:szCs w:val="22"/>
        </w:rPr>
      </w:pPr>
      <w:r w:rsidRPr="00163B08">
        <w:rPr>
          <w:rFonts w:ascii="Arial" w:hAnsi="Arial" w:cs="Arial"/>
          <w:sz w:val="22"/>
          <w:szCs w:val="22"/>
        </w:rPr>
        <w:t>MANUAL CHAPTER 2507</w:t>
      </w:r>
    </w:p>
    <w:p w:rsidR="00B554D4" w:rsidRPr="00163B08" w:rsidRDefault="003C0471"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noProof/>
          <w:sz w:val="22"/>
          <w:szCs w:val="22"/>
        </w:rPr>
        <w:pict>
          <v:shape id="_x0000_s1027" type="#_x0000_t32" style="position:absolute;margin-left:0;margin-top:.1pt;width:468pt;height:0;flip:x;z-index:251658240" o:connectortype="straight"/>
        </w:pict>
      </w:r>
      <w:r w:rsidR="00B554D4" w:rsidRPr="00163B08">
        <w:rPr>
          <w:rFonts w:ascii="Arial" w:hAnsi="Arial" w:cs="Arial"/>
          <w:sz w:val="22"/>
          <w:szCs w:val="22"/>
        </w:rPr>
        <w:t xml:space="preserve">                                                                    </w:t>
      </w: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163B08">
        <w:rPr>
          <w:rFonts w:ascii="Arial" w:hAnsi="Arial" w:cs="Arial"/>
          <w:sz w:val="22"/>
          <w:szCs w:val="22"/>
        </w:rPr>
        <w:t>VENDOR INSPECTIONS</w:t>
      </w: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A556C6" w:rsidRPr="00163B08" w:rsidSect="00964A61">
          <w:footerReference w:type="even" r:id="rId13"/>
          <w:pgSz w:w="12240" w:h="15840"/>
          <w:pgMar w:top="1440" w:right="1440" w:bottom="1440" w:left="1440" w:header="720" w:footer="720" w:gutter="0"/>
          <w:cols w:space="720"/>
          <w:noEndnote/>
          <w:docGrid w:linePitch="326"/>
        </w:sectPr>
      </w:pPr>
    </w:p>
    <w:p w:rsidR="00163B08" w:rsidRPr="00163B08" w:rsidRDefault="00163B08" w:rsidP="00204F0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163B08">
        <w:rPr>
          <w:rFonts w:ascii="Arial" w:hAnsi="Arial" w:cs="Arial"/>
          <w:sz w:val="22"/>
          <w:szCs w:val="22"/>
        </w:rPr>
        <w:lastRenderedPageBreak/>
        <w:t>VENDOR INSPECTIONS</w:t>
      </w:r>
    </w:p>
    <w:p w:rsidR="00163B08" w:rsidRDefault="00163B08" w:rsidP="00204F0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A556C6" w:rsidRPr="00163B08" w:rsidRDefault="00A556C6" w:rsidP="00204F0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163B08">
        <w:rPr>
          <w:rFonts w:ascii="Arial" w:hAnsi="Arial" w:cs="Arial"/>
          <w:sz w:val="22"/>
          <w:szCs w:val="22"/>
        </w:rPr>
        <w:t>TABLE OF CONTENTS</w:t>
      </w:r>
    </w:p>
    <w:p w:rsidR="00A556C6" w:rsidRPr="00163B08" w:rsidRDefault="00A556C6" w:rsidP="00204F0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A556C6" w:rsidRPr="00163B08" w:rsidRDefault="00A556C6" w:rsidP="00204F0D">
      <w:pPr>
        <w:pStyle w:val="TOC1"/>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0" w:firstLine="0"/>
        <w:jc w:val="center"/>
        <w:rPr>
          <w:rFonts w:ascii="Arial" w:hAnsi="Arial" w:cs="Arial"/>
          <w:sz w:val="22"/>
          <w:szCs w:val="22"/>
        </w:rPr>
      </w:pPr>
    </w:p>
    <w:p w:rsidR="00A556C6" w:rsidRPr="00163B08" w:rsidRDefault="00A556C6" w:rsidP="00163B08">
      <w:pPr>
        <w:pStyle w:val="TOC1"/>
        <w:tabs>
          <w:tab w:val="left" w:pos="244"/>
          <w:tab w:val="left" w:pos="848"/>
          <w:tab w:val="left" w:pos="1452"/>
          <w:tab w:val="right" w:leader="dot" w:pos="9360"/>
        </w:tabs>
        <w:ind w:left="1454" w:hanging="1210"/>
        <w:jc w:val="both"/>
        <w:rPr>
          <w:rFonts w:ascii="Arial" w:hAnsi="Arial" w:cs="Arial"/>
          <w:sz w:val="22"/>
          <w:szCs w:val="22"/>
        </w:rPr>
      </w:pPr>
      <w:r w:rsidRPr="00163B08">
        <w:rPr>
          <w:rFonts w:ascii="Arial" w:hAnsi="Arial" w:cs="Arial"/>
          <w:sz w:val="22"/>
          <w:szCs w:val="22"/>
        </w:rPr>
        <w:t>2507-01</w:t>
      </w:r>
      <w:r w:rsidRPr="00163B08">
        <w:rPr>
          <w:rFonts w:ascii="Arial" w:hAnsi="Arial" w:cs="Arial"/>
          <w:sz w:val="22"/>
          <w:szCs w:val="22"/>
        </w:rPr>
        <w:tab/>
        <w:t>PURPOSE</w:t>
      </w:r>
      <w:r w:rsidRPr="00163B08">
        <w:rPr>
          <w:rFonts w:ascii="Arial" w:hAnsi="Arial" w:cs="Arial"/>
          <w:sz w:val="22"/>
          <w:szCs w:val="22"/>
        </w:rPr>
        <w:tab/>
        <w:t>1</w:t>
      </w:r>
    </w:p>
    <w:p w:rsidR="00A556C6" w:rsidRPr="00163B08" w:rsidRDefault="00A556C6" w:rsidP="00163B08">
      <w:pPr>
        <w:pStyle w:val="TOC1"/>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0" w:firstLine="0"/>
        <w:jc w:val="both"/>
        <w:rPr>
          <w:rFonts w:ascii="Arial" w:hAnsi="Arial" w:cs="Arial"/>
          <w:sz w:val="22"/>
          <w:szCs w:val="22"/>
        </w:rPr>
      </w:pPr>
    </w:p>
    <w:p w:rsidR="00A556C6" w:rsidRPr="00163B08" w:rsidRDefault="00A556C6" w:rsidP="00163B08">
      <w:pPr>
        <w:pStyle w:val="TOC1"/>
        <w:tabs>
          <w:tab w:val="left" w:pos="244"/>
          <w:tab w:val="left" w:pos="848"/>
          <w:tab w:val="left" w:pos="1452"/>
          <w:tab w:val="right" w:leader="dot" w:pos="9360"/>
        </w:tabs>
        <w:ind w:left="1454" w:hanging="1210"/>
        <w:jc w:val="both"/>
        <w:rPr>
          <w:rFonts w:ascii="Arial" w:hAnsi="Arial" w:cs="Arial"/>
          <w:sz w:val="22"/>
          <w:szCs w:val="22"/>
        </w:rPr>
      </w:pPr>
      <w:r w:rsidRPr="00163B08">
        <w:rPr>
          <w:rFonts w:ascii="Arial" w:hAnsi="Arial" w:cs="Arial"/>
          <w:sz w:val="22"/>
          <w:szCs w:val="22"/>
        </w:rPr>
        <w:t>2507-02</w:t>
      </w:r>
      <w:r w:rsidRPr="00163B08">
        <w:rPr>
          <w:rFonts w:ascii="Arial" w:hAnsi="Arial" w:cs="Arial"/>
          <w:sz w:val="22"/>
          <w:szCs w:val="22"/>
        </w:rPr>
        <w:tab/>
        <w:t>OBJECTIVES</w:t>
      </w:r>
      <w:r w:rsidRPr="00163B08">
        <w:rPr>
          <w:rFonts w:ascii="Arial" w:hAnsi="Arial" w:cs="Arial"/>
          <w:sz w:val="22"/>
          <w:szCs w:val="22"/>
        </w:rPr>
        <w:tab/>
        <w:t>1</w:t>
      </w:r>
    </w:p>
    <w:p w:rsidR="00A556C6" w:rsidRPr="00163B08" w:rsidRDefault="00A556C6" w:rsidP="00163B08">
      <w:pPr>
        <w:pStyle w:val="TOC1"/>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0" w:firstLine="0"/>
        <w:jc w:val="both"/>
        <w:rPr>
          <w:rFonts w:ascii="Arial" w:hAnsi="Arial" w:cs="Arial"/>
          <w:sz w:val="22"/>
          <w:szCs w:val="22"/>
        </w:rPr>
      </w:pPr>
    </w:p>
    <w:p w:rsidR="00A556C6" w:rsidRPr="00163B08" w:rsidRDefault="00A556C6" w:rsidP="00163B08">
      <w:pPr>
        <w:pStyle w:val="TOC1"/>
        <w:tabs>
          <w:tab w:val="left" w:pos="244"/>
          <w:tab w:val="left" w:pos="848"/>
          <w:tab w:val="left" w:pos="1452"/>
          <w:tab w:val="right" w:leader="dot" w:pos="9360"/>
        </w:tabs>
        <w:ind w:left="1454" w:hanging="1210"/>
        <w:jc w:val="both"/>
        <w:rPr>
          <w:rFonts w:ascii="Arial" w:hAnsi="Arial" w:cs="Arial"/>
          <w:sz w:val="22"/>
          <w:szCs w:val="22"/>
        </w:rPr>
      </w:pPr>
      <w:r w:rsidRPr="00163B08">
        <w:rPr>
          <w:rFonts w:ascii="Arial" w:hAnsi="Arial" w:cs="Arial"/>
          <w:sz w:val="22"/>
          <w:szCs w:val="22"/>
        </w:rPr>
        <w:t>2507-03</w:t>
      </w:r>
      <w:r w:rsidRPr="00163B08">
        <w:rPr>
          <w:rFonts w:ascii="Arial" w:hAnsi="Arial" w:cs="Arial"/>
          <w:sz w:val="22"/>
          <w:szCs w:val="22"/>
        </w:rPr>
        <w:tab/>
        <w:t>DEFINITIONS</w:t>
      </w:r>
      <w:r w:rsidRPr="00163B08">
        <w:rPr>
          <w:rFonts w:ascii="Arial" w:hAnsi="Arial" w:cs="Arial"/>
          <w:sz w:val="22"/>
          <w:szCs w:val="22"/>
        </w:rPr>
        <w:tab/>
        <w:t>1</w:t>
      </w:r>
    </w:p>
    <w:p w:rsidR="00A556C6" w:rsidRPr="00163B08" w:rsidRDefault="00963CB2" w:rsidP="00163B08">
      <w:pPr>
        <w:pStyle w:val="TOC1"/>
        <w:tabs>
          <w:tab w:val="left" w:pos="2415"/>
        </w:tabs>
        <w:ind w:left="0" w:firstLine="0"/>
        <w:jc w:val="both"/>
        <w:rPr>
          <w:rFonts w:ascii="Arial" w:hAnsi="Arial" w:cs="Arial"/>
          <w:sz w:val="22"/>
          <w:szCs w:val="22"/>
        </w:rPr>
      </w:pPr>
      <w:r w:rsidRPr="00163B08">
        <w:rPr>
          <w:rFonts w:ascii="Arial" w:hAnsi="Arial" w:cs="Arial"/>
          <w:sz w:val="22"/>
          <w:szCs w:val="22"/>
        </w:rPr>
        <w:tab/>
      </w:r>
    </w:p>
    <w:p w:rsidR="00A556C6" w:rsidRPr="00163B08" w:rsidRDefault="00A556C6" w:rsidP="00163B08">
      <w:pPr>
        <w:pStyle w:val="TOC1"/>
        <w:tabs>
          <w:tab w:val="left" w:pos="244"/>
          <w:tab w:val="left" w:pos="848"/>
          <w:tab w:val="left" w:pos="1452"/>
          <w:tab w:val="right" w:leader="dot" w:pos="9360"/>
        </w:tabs>
        <w:ind w:firstLine="0"/>
        <w:jc w:val="both"/>
        <w:rPr>
          <w:rFonts w:ascii="Arial" w:hAnsi="Arial" w:cs="Arial"/>
          <w:sz w:val="22"/>
          <w:szCs w:val="22"/>
        </w:rPr>
      </w:pPr>
      <w:r w:rsidRPr="00163B08">
        <w:rPr>
          <w:rFonts w:ascii="Arial" w:hAnsi="Arial" w:cs="Arial"/>
          <w:sz w:val="22"/>
          <w:szCs w:val="22"/>
        </w:rPr>
        <w:t>2507-04</w:t>
      </w:r>
      <w:r w:rsidRPr="00163B08">
        <w:rPr>
          <w:rFonts w:ascii="Arial" w:hAnsi="Arial" w:cs="Arial"/>
          <w:sz w:val="22"/>
          <w:szCs w:val="22"/>
        </w:rPr>
        <w:tab/>
        <w:t>RE</w:t>
      </w:r>
      <w:r w:rsidR="003E37E1">
        <w:rPr>
          <w:rFonts w:ascii="Arial" w:hAnsi="Arial" w:cs="Arial"/>
          <w:sz w:val="22"/>
          <w:szCs w:val="22"/>
        </w:rPr>
        <w:t>SPONSIBILITIES AND AUTHORITIES</w:t>
      </w:r>
      <w:r w:rsidR="003E37E1">
        <w:rPr>
          <w:rFonts w:ascii="Arial" w:hAnsi="Arial" w:cs="Arial"/>
          <w:sz w:val="22"/>
          <w:szCs w:val="22"/>
        </w:rPr>
        <w:tab/>
        <w:t>4</w:t>
      </w:r>
    </w:p>
    <w:p w:rsidR="00A556C6" w:rsidRPr="00163B08" w:rsidRDefault="00A556C6" w:rsidP="00163B08">
      <w:pPr>
        <w:tabs>
          <w:tab w:val="left" w:pos="244"/>
          <w:tab w:val="left" w:pos="848"/>
          <w:tab w:val="left" w:pos="1452"/>
          <w:tab w:val="left" w:pos="2056"/>
          <w:tab w:val="right" w:leader="dot" w:pos="9360"/>
        </w:tabs>
        <w:ind w:firstLine="720"/>
        <w:jc w:val="both"/>
        <w:rPr>
          <w:rFonts w:ascii="Arial" w:hAnsi="Arial" w:cs="Arial"/>
          <w:sz w:val="22"/>
          <w:szCs w:val="22"/>
        </w:rPr>
      </w:pPr>
      <w:r w:rsidRPr="00163B08">
        <w:rPr>
          <w:rFonts w:ascii="Arial" w:hAnsi="Arial" w:cs="Arial"/>
          <w:sz w:val="22"/>
          <w:szCs w:val="22"/>
        </w:rPr>
        <w:t>04.01</w:t>
      </w:r>
      <w:r w:rsidRPr="00163B08">
        <w:rPr>
          <w:rFonts w:ascii="Arial" w:hAnsi="Arial" w:cs="Arial"/>
          <w:sz w:val="22"/>
          <w:szCs w:val="22"/>
        </w:rPr>
        <w:tab/>
        <w:t>Dir</w:t>
      </w:r>
      <w:r w:rsidR="00AD014E">
        <w:rPr>
          <w:rFonts w:ascii="Arial" w:hAnsi="Arial" w:cs="Arial"/>
          <w:sz w:val="22"/>
          <w:szCs w:val="22"/>
        </w:rPr>
        <w:t>ector, Office of New Reactors</w:t>
      </w:r>
      <w:r w:rsidR="00AD014E">
        <w:rPr>
          <w:rFonts w:ascii="Arial" w:hAnsi="Arial" w:cs="Arial"/>
          <w:sz w:val="22"/>
          <w:szCs w:val="22"/>
        </w:rPr>
        <w:tab/>
      </w:r>
      <w:r w:rsidR="003E37E1">
        <w:rPr>
          <w:rFonts w:ascii="Arial" w:hAnsi="Arial" w:cs="Arial"/>
          <w:sz w:val="22"/>
          <w:szCs w:val="22"/>
        </w:rPr>
        <w:t>4</w:t>
      </w:r>
    </w:p>
    <w:p w:rsidR="00A556C6" w:rsidRPr="00163B08" w:rsidRDefault="00E76348" w:rsidP="00163B08">
      <w:pPr>
        <w:pStyle w:val="TOC2"/>
        <w:tabs>
          <w:tab w:val="left" w:pos="244"/>
          <w:tab w:val="left" w:pos="720"/>
          <w:tab w:val="left" w:pos="1452"/>
          <w:tab w:val="left" w:pos="2056"/>
          <w:tab w:val="right" w:leader="dot" w:pos="9360"/>
        </w:tabs>
        <w:jc w:val="both"/>
        <w:rPr>
          <w:rFonts w:ascii="Arial" w:hAnsi="Arial" w:cs="Arial"/>
          <w:sz w:val="22"/>
          <w:szCs w:val="22"/>
        </w:rPr>
      </w:pPr>
      <w:r w:rsidRPr="00163B08">
        <w:rPr>
          <w:rFonts w:ascii="Arial" w:hAnsi="Arial" w:cs="Arial"/>
          <w:sz w:val="22"/>
          <w:szCs w:val="22"/>
        </w:rPr>
        <w:tab/>
      </w:r>
      <w:r w:rsidR="00A556C6" w:rsidRPr="00163B08">
        <w:rPr>
          <w:rFonts w:ascii="Arial" w:hAnsi="Arial" w:cs="Arial"/>
          <w:sz w:val="22"/>
          <w:szCs w:val="22"/>
        </w:rPr>
        <w:t>04.02</w:t>
      </w:r>
      <w:r w:rsidR="00A556C6" w:rsidRPr="00163B08">
        <w:rPr>
          <w:rFonts w:ascii="Arial" w:hAnsi="Arial" w:cs="Arial"/>
          <w:sz w:val="22"/>
          <w:szCs w:val="22"/>
        </w:rPr>
        <w:tab/>
        <w:t xml:space="preserve">Director, Construction, Inspection, </w:t>
      </w:r>
      <w:r w:rsidR="003E37E1">
        <w:rPr>
          <w:rFonts w:ascii="Arial" w:hAnsi="Arial" w:cs="Arial"/>
          <w:sz w:val="22"/>
          <w:szCs w:val="22"/>
        </w:rPr>
        <w:t>and Operational Programs</w:t>
      </w:r>
      <w:r w:rsidR="003E37E1">
        <w:rPr>
          <w:rFonts w:ascii="Arial" w:hAnsi="Arial" w:cs="Arial"/>
          <w:sz w:val="22"/>
          <w:szCs w:val="22"/>
        </w:rPr>
        <w:tab/>
      </w:r>
      <w:r w:rsidR="00A448AB">
        <w:rPr>
          <w:rFonts w:ascii="Arial" w:hAnsi="Arial" w:cs="Arial"/>
          <w:sz w:val="22"/>
          <w:szCs w:val="22"/>
        </w:rPr>
        <w:t>5</w:t>
      </w:r>
    </w:p>
    <w:p w:rsidR="00E76348" w:rsidRPr="00163B08" w:rsidRDefault="00E76348" w:rsidP="00163B08">
      <w:pPr>
        <w:tabs>
          <w:tab w:val="left" w:pos="720"/>
          <w:tab w:val="left" w:pos="1452"/>
        </w:tabs>
        <w:rPr>
          <w:rFonts w:ascii="Arial" w:hAnsi="Arial" w:cs="Arial"/>
          <w:sz w:val="22"/>
          <w:szCs w:val="22"/>
        </w:rPr>
      </w:pPr>
      <w:r w:rsidRPr="00163B08">
        <w:rPr>
          <w:rFonts w:ascii="Arial" w:hAnsi="Arial" w:cs="Arial"/>
          <w:sz w:val="22"/>
          <w:szCs w:val="22"/>
        </w:rPr>
        <w:tab/>
      </w:r>
      <w:r w:rsidR="00100A77" w:rsidRPr="00163B08">
        <w:rPr>
          <w:rFonts w:ascii="Arial" w:hAnsi="Arial" w:cs="Arial"/>
          <w:sz w:val="22"/>
          <w:szCs w:val="22"/>
        </w:rPr>
        <w:t xml:space="preserve">04.03 </w:t>
      </w:r>
      <w:r w:rsidRPr="00163B08">
        <w:rPr>
          <w:rFonts w:ascii="Arial" w:hAnsi="Arial" w:cs="Arial"/>
          <w:sz w:val="22"/>
          <w:szCs w:val="22"/>
        </w:rPr>
        <w:tab/>
      </w:r>
      <w:r w:rsidR="00100A77" w:rsidRPr="00163B08">
        <w:rPr>
          <w:rFonts w:ascii="Arial" w:hAnsi="Arial" w:cs="Arial"/>
          <w:sz w:val="22"/>
          <w:szCs w:val="22"/>
        </w:rPr>
        <w:t xml:space="preserve">Chief, Quality </w:t>
      </w:r>
      <w:r w:rsidR="006848E4">
        <w:rPr>
          <w:rFonts w:ascii="Arial" w:hAnsi="Arial" w:cs="Arial"/>
          <w:sz w:val="22"/>
          <w:szCs w:val="22"/>
        </w:rPr>
        <w:t xml:space="preserve">Assurance </w:t>
      </w:r>
      <w:r w:rsidRPr="00163B08">
        <w:rPr>
          <w:rFonts w:ascii="Arial" w:hAnsi="Arial" w:cs="Arial"/>
          <w:sz w:val="22"/>
          <w:szCs w:val="22"/>
        </w:rPr>
        <w:t>Vendor Inspection Branch</w:t>
      </w:r>
      <w:r w:rsidR="00100A77" w:rsidRPr="00163B08">
        <w:rPr>
          <w:rFonts w:ascii="Arial" w:hAnsi="Arial" w:cs="Arial"/>
          <w:sz w:val="22"/>
          <w:szCs w:val="22"/>
        </w:rPr>
        <w:t xml:space="preserve"> (</w:t>
      </w:r>
      <w:r w:rsidRPr="00163B08">
        <w:rPr>
          <w:rFonts w:ascii="Arial" w:hAnsi="Arial" w:cs="Arial"/>
          <w:sz w:val="22"/>
          <w:szCs w:val="22"/>
        </w:rPr>
        <w:t>QVIB</w:t>
      </w:r>
      <w:r w:rsidR="00100A77" w:rsidRPr="00163B08">
        <w:rPr>
          <w:rFonts w:ascii="Arial" w:hAnsi="Arial" w:cs="Arial"/>
          <w:sz w:val="22"/>
          <w:szCs w:val="22"/>
        </w:rPr>
        <w:t xml:space="preserve">), Electrical Vendor </w:t>
      </w:r>
    </w:p>
    <w:p w:rsidR="00E76348" w:rsidRPr="00163B08" w:rsidRDefault="00E76348" w:rsidP="00163B08">
      <w:pPr>
        <w:tabs>
          <w:tab w:val="left" w:pos="720"/>
          <w:tab w:val="left" w:pos="1452"/>
        </w:tabs>
        <w:rPr>
          <w:rFonts w:ascii="Arial" w:hAnsi="Arial" w:cs="Arial"/>
          <w:sz w:val="22"/>
          <w:szCs w:val="22"/>
        </w:rPr>
      </w:pPr>
      <w:r w:rsidRPr="00163B08">
        <w:rPr>
          <w:rFonts w:ascii="Arial" w:hAnsi="Arial" w:cs="Arial"/>
          <w:sz w:val="22"/>
          <w:szCs w:val="22"/>
        </w:rPr>
        <w:tab/>
      </w:r>
      <w:r w:rsidRPr="00163B08">
        <w:rPr>
          <w:rFonts w:ascii="Arial" w:hAnsi="Arial" w:cs="Arial"/>
          <w:sz w:val="22"/>
          <w:szCs w:val="22"/>
        </w:rPr>
        <w:tab/>
        <w:t xml:space="preserve">Inspection </w:t>
      </w:r>
      <w:r w:rsidR="00100A77" w:rsidRPr="00163B08">
        <w:rPr>
          <w:rFonts w:ascii="Arial" w:hAnsi="Arial" w:cs="Arial"/>
          <w:sz w:val="22"/>
          <w:szCs w:val="22"/>
        </w:rPr>
        <w:t>Branch</w:t>
      </w:r>
      <w:r w:rsidRPr="00163B08">
        <w:rPr>
          <w:rFonts w:ascii="Arial" w:hAnsi="Arial" w:cs="Arial"/>
          <w:sz w:val="22"/>
          <w:szCs w:val="22"/>
        </w:rPr>
        <w:t xml:space="preserve"> (</w:t>
      </w:r>
      <w:r w:rsidR="00100A77" w:rsidRPr="00163B08">
        <w:rPr>
          <w:rFonts w:ascii="Arial" w:hAnsi="Arial" w:cs="Arial"/>
          <w:sz w:val="22"/>
          <w:szCs w:val="22"/>
        </w:rPr>
        <w:t>EV</w:t>
      </w:r>
      <w:r w:rsidRPr="00163B08">
        <w:rPr>
          <w:rFonts w:ascii="Arial" w:hAnsi="Arial" w:cs="Arial"/>
          <w:sz w:val="22"/>
          <w:szCs w:val="22"/>
        </w:rPr>
        <w:t>I</w:t>
      </w:r>
      <w:r w:rsidR="00100A77" w:rsidRPr="00163B08">
        <w:rPr>
          <w:rFonts w:ascii="Arial" w:hAnsi="Arial" w:cs="Arial"/>
          <w:sz w:val="22"/>
          <w:szCs w:val="22"/>
        </w:rPr>
        <w:t xml:space="preserve">B), or Mechanical Vendor </w:t>
      </w:r>
      <w:r w:rsidRPr="00163B08">
        <w:rPr>
          <w:rFonts w:ascii="Arial" w:hAnsi="Arial" w:cs="Arial"/>
          <w:sz w:val="22"/>
          <w:szCs w:val="22"/>
        </w:rPr>
        <w:t xml:space="preserve">Inspection </w:t>
      </w:r>
      <w:r w:rsidR="00100A77" w:rsidRPr="00163B08">
        <w:rPr>
          <w:rFonts w:ascii="Arial" w:hAnsi="Arial" w:cs="Arial"/>
          <w:sz w:val="22"/>
          <w:szCs w:val="22"/>
        </w:rPr>
        <w:t>Branch</w:t>
      </w:r>
      <w:r w:rsidRPr="00163B08">
        <w:rPr>
          <w:rFonts w:ascii="Arial" w:hAnsi="Arial" w:cs="Arial"/>
          <w:sz w:val="22"/>
          <w:szCs w:val="22"/>
        </w:rPr>
        <w:t xml:space="preserve"> </w:t>
      </w:r>
    </w:p>
    <w:p w:rsidR="00100A77" w:rsidRPr="00163B08" w:rsidRDefault="00E76348" w:rsidP="00163B08">
      <w:pPr>
        <w:tabs>
          <w:tab w:val="left" w:pos="720"/>
          <w:tab w:val="left" w:pos="1452"/>
        </w:tabs>
        <w:rPr>
          <w:rFonts w:ascii="Arial" w:hAnsi="Arial" w:cs="Arial"/>
          <w:sz w:val="22"/>
          <w:szCs w:val="22"/>
        </w:rPr>
      </w:pPr>
      <w:r w:rsidRPr="00163B08">
        <w:rPr>
          <w:rFonts w:ascii="Arial" w:hAnsi="Arial" w:cs="Arial"/>
          <w:sz w:val="22"/>
          <w:szCs w:val="22"/>
        </w:rPr>
        <w:tab/>
      </w:r>
      <w:r w:rsidRPr="00163B08">
        <w:rPr>
          <w:rFonts w:ascii="Arial" w:hAnsi="Arial" w:cs="Arial"/>
          <w:sz w:val="22"/>
          <w:szCs w:val="22"/>
        </w:rPr>
        <w:tab/>
        <w:t>(</w:t>
      </w:r>
      <w:r w:rsidR="00100A77" w:rsidRPr="00163B08">
        <w:rPr>
          <w:rFonts w:ascii="Arial" w:hAnsi="Arial" w:cs="Arial"/>
          <w:sz w:val="22"/>
          <w:szCs w:val="22"/>
        </w:rPr>
        <w:t>M</w:t>
      </w:r>
      <w:r w:rsidRPr="00163B08">
        <w:rPr>
          <w:rFonts w:ascii="Arial" w:hAnsi="Arial" w:cs="Arial"/>
          <w:sz w:val="22"/>
          <w:szCs w:val="22"/>
        </w:rPr>
        <w:t>I</w:t>
      </w:r>
      <w:r w:rsidR="00100A77" w:rsidRPr="00163B08">
        <w:rPr>
          <w:rFonts w:ascii="Arial" w:hAnsi="Arial" w:cs="Arial"/>
          <w:sz w:val="22"/>
          <w:szCs w:val="22"/>
        </w:rPr>
        <w:t>VB)</w:t>
      </w:r>
      <w:r w:rsidR="00AE5DF1" w:rsidRPr="00163B08">
        <w:rPr>
          <w:rFonts w:ascii="Arial" w:hAnsi="Arial" w:cs="Arial"/>
          <w:sz w:val="22"/>
          <w:szCs w:val="22"/>
        </w:rPr>
        <w:t>……………………………</w:t>
      </w:r>
      <w:r w:rsidR="00983235">
        <w:rPr>
          <w:rFonts w:ascii="Arial" w:hAnsi="Arial" w:cs="Arial"/>
          <w:sz w:val="22"/>
          <w:szCs w:val="22"/>
        </w:rPr>
        <w:t>……………………………………………………….5</w:t>
      </w:r>
    </w:p>
    <w:p w:rsidR="00EE0C55" w:rsidRDefault="00077A57" w:rsidP="00A448AB">
      <w:pPr>
        <w:tabs>
          <w:tab w:val="left" w:pos="720"/>
          <w:tab w:val="left" w:pos="1452"/>
        </w:tabs>
        <w:rPr>
          <w:rFonts w:ascii="Arial" w:hAnsi="Arial" w:cs="Arial"/>
          <w:sz w:val="22"/>
          <w:szCs w:val="22"/>
        </w:rPr>
      </w:pPr>
      <w:r>
        <w:rPr>
          <w:rFonts w:ascii="Arial" w:hAnsi="Arial" w:cs="Arial"/>
          <w:sz w:val="22"/>
          <w:szCs w:val="22"/>
        </w:rPr>
        <w:tab/>
      </w:r>
      <w:r w:rsidR="00AE5DF1" w:rsidRPr="00163B08">
        <w:rPr>
          <w:rFonts w:ascii="Arial" w:hAnsi="Arial" w:cs="Arial"/>
          <w:sz w:val="22"/>
          <w:szCs w:val="22"/>
        </w:rPr>
        <w:t xml:space="preserve">04.04 </w:t>
      </w:r>
      <w:r w:rsidR="00E76348" w:rsidRPr="00163B08">
        <w:rPr>
          <w:rFonts w:ascii="Arial" w:hAnsi="Arial" w:cs="Arial"/>
          <w:sz w:val="22"/>
          <w:szCs w:val="22"/>
        </w:rPr>
        <w:tab/>
      </w:r>
      <w:r w:rsidR="00AE5DF1" w:rsidRPr="00163B08">
        <w:rPr>
          <w:rFonts w:ascii="Arial" w:hAnsi="Arial" w:cs="Arial"/>
          <w:sz w:val="22"/>
          <w:szCs w:val="22"/>
        </w:rPr>
        <w:t>Vendor Inspection Center of Expertise……………………………………</w:t>
      </w:r>
      <w:r>
        <w:rPr>
          <w:rFonts w:ascii="Arial" w:hAnsi="Arial" w:cs="Arial"/>
          <w:sz w:val="22"/>
          <w:szCs w:val="22"/>
        </w:rPr>
        <w:t>…………</w:t>
      </w:r>
      <w:r w:rsidR="00A448AB">
        <w:rPr>
          <w:rFonts w:ascii="Arial" w:hAnsi="Arial" w:cs="Arial"/>
          <w:sz w:val="22"/>
          <w:szCs w:val="22"/>
        </w:rPr>
        <w:t>.</w:t>
      </w:r>
      <w:r>
        <w:rPr>
          <w:rFonts w:ascii="Arial" w:hAnsi="Arial" w:cs="Arial"/>
          <w:sz w:val="22"/>
          <w:szCs w:val="22"/>
        </w:rPr>
        <w:t>5</w:t>
      </w:r>
    </w:p>
    <w:p w:rsidR="00AD014E" w:rsidRPr="00163B08" w:rsidRDefault="00AD014E" w:rsidP="00AD014E">
      <w:pPr>
        <w:tabs>
          <w:tab w:val="left" w:pos="720"/>
          <w:tab w:val="left" w:pos="1452"/>
        </w:tabs>
        <w:ind w:left="810" w:hanging="90"/>
        <w:rPr>
          <w:rFonts w:ascii="Arial" w:hAnsi="Arial" w:cs="Arial"/>
          <w:sz w:val="22"/>
          <w:szCs w:val="22"/>
        </w:rPr>
      </w:pPr>
    </w:p>
    <w:p w:rsidR="00A556C6" w:rsidRPr="00163B08" w:rsidRDefault="0081349A" w:rsidP="00163B08">
      <w:pPr>
        <w:tabs>
          <w:tab w:val="left" w:pos="244"/>
          <w:tab w:val="left" w:pos="848"/>
          <w:tab w:val="left" w:pos="1452"/>
          <w:tab w:val="right" w:leader="dot" w:pos="9360"/>
        </w:tabs>
        <w:ind w:left="1454" w:hanging="2534"/>
        <w:jc w:val="both"/>
        <w:rPr>
          <w:rFonts w:ascii="Arial" w:hAnsi="Arial" w:cs="Arial"/>
          <w:sz w:val="22"/>
          <w:szCs w:val="22"/>
        </w:rPr>
      </w:pPr>
      <w:r w:rsidRPr="00163B08">
        <w:rPr>
          <w:rFonts w:ascii="Arial" w:hAnsi="Arial" w:cs="Arial"/>
          <w:sz w:val="22"/>
          <w:szCs w:val="22"/>
        </w:rPr>
        <w:tab/>
      </w:r>
      <w:r w:rsidR="00A556C6" w:rsidRPr="00163B08">
        <w:rPr>
          <w:rFonts w:ascii="Arial" w:hAnsi="Arial" w:cs="Arial"/>
          <w:sz w:val="22"/>
          <w:szCs w:val="22"/>
        </w:rPr>
        <w:t>2507-05</w:t>
      </w:r>
      <w:r w:rsidR="00A556C6" w:rsidRPr="00163B08">
        <w:rPr>
          <w:rFonts w:ascii="Arial" w:hAnsi="Arial" w:cs="Arial"/>
          <w:sz w:val="22"/>
          <w:szCs w:val="22"/>
        </w:rPr>
        <w:tab/>
        <w:t>DISCUSSION</w:t>
      </w:r>
      <w:r w:rsidR="00A556C6" w:rsidRPr="00163B08">
        <w:rPr>
          <w:rFonts w:ascii="Arial" w:hAnsi="Arial" w:cs="Arial"/>
          <w:sz w:val="22"/>
          <w:szCs w:val="22"/>
        </w:rPr>
        <w:tab/>
      </w:r>
      <w:r w:rsidR="00AD014E">
        <w:rPr>
          <w:rFonts w:ascii="Arial" w:hAnsi="Arial" w:cs="Arial"/>
          <w:sz w:val="22"/>
          <w:szCs w:val="22"/>
        </w:rPr>
        <w:t>6</w:t>
      </w: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pStyle w:val="TOC2"/>
        <w:tabs>
          <w:tab w:val="left" w:pos="244"/>
          <w:tab w:val="left" w:pos="848"/>
          <w:tab w:val="left" w:pos="1452"/>
          <w:tab w:val="right" w:leader="dot" w:pos="9360"/>
        </w:tabs>
        <w:ind w:left="1454" w:hanging="1210"/>
        <w:jc w:val="both"/>
        <w:rPr>
          <w:rFonts w:ascii="Arial" w:hAnsi="Arial" w:cs="Arial"/>
          <w:sz w:val="22"/>
          <w:szCs w:val="22"/>
        </w:rPr>
      </w:pPr>
      <w:r w:rsidRPr="00163B08">
        <w:rPr>
          <w:rFonts w:ascii="Arial" w:hAnsi="Arial" w:cs="Arial"/>
          <w:sz w:val="22"/>
          <w:szCs w:val="22"/>
        </w:rPr>
        <w:t xml:space="preserve">2507-06 </w:t>
      </w:r>
      <w:r w:rsidRPr="00163B08">
        <w:rPr>
          <w:rFonts w:ascii="Arial" w:hAnsi="Arial" w:cs="Arial"/>
          <w:sz w:val="22"/>
          <w:szCs w:val="22"/>
        </w:rPr>
        <w:tab/>
        <w:t>INSPECTION POLICIES AND GUIDANCE</w:t>
      </w:r>
      <w:r w:rsidRPr="00163B08">
        <w:rPr>
          <w:rFonts w:ascii="Arial" w:hAnsi="Arial" w:cs="Arial"/>
          <w:sz w:val="22"/>
          <w:szCs w:val="22"/>
        </w:rPr>
        <w:tab/>
      </w:r>
      <w:r w:rsidR="00A448AB">
        <w:rPr>
          <w:rFonts w:ascii="Arial" w:hAnsi="Arial" w:cs="Arial"/>
          <w:sz w:val="22"/>
          <w:szCs w:val="22"/>
        </w:rPr>
        <w:t>7</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06.01</w:t>
      </w:r>
      <w:r w:rsidRPr="00163B08">
        <w:rPr>
          <w:rFonts w:ascii="Arial" w:hAnsi="Arial" w:cs="Arial"/>
          <w:sz w:val="22"/>
          <w:szCs w:val="22"/>
        </w:rPr>
        <w:tab/>
        <w:t>Vendor Selection</w:t>
      </w:r>
      <w:r w:rsidRPr="00163B08">
        <w:rPr>
          <w:rFonts w:ascii="Arial" w:hAnsi="Arial" w:cs="Arial"/>
          <w:sz w:val="22"/>
          <w:szCs w:val="22"/>
        </w:rPr>
        <w:tab/>
      </w:r>
      <w:r w:rsidR="00A448AB">
        <w:rPr>
          <w:rFonts w:ascii="Arial" w:hAnsi="Arial" w:cs="Arial"/>
          <w:sz w:val="22"/>
          <w:szCs w:val="22"/>
        </w:rPr>
        <w:t>7</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06.02</w:t>
      </w:r>
      <w:r w:rsidRPr="00163B08">
        <w:rPr>
          <w:rFonts w:ascii="Arial" w:hAnsi="Arial" w:cs="Arial"/>
          <w:sz w:val="22"/>
          <w:szCs w:val="22"/>
        </w:rPr>
        <w:tab/>
        <w:t>Inspection Emphasis</w:t>
      </w:r>
      <w:r w:rsidRPr="00163B08">
        <w:rPr>
          <w:rFonts w:ascii="Arial" w:hAnsi="Arial" w:cs="Arial"/>
          <w:sz w:val="22"/>
          <w:szCs w:val="22"/>
        </w:rPr>
        <w:tab/>
      </w:r>
      <w:r w:rsidR="00AD014E">
        <w:rPr>
          <w:rFonts w:ascii="Arial" w:hAnsi="Arial" w:cs="Arial"/>
          <w:sz w:val="22"/>
          <w:szCs w:val="22"/>
        </w:rPr>
        <w:t>7</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06.03</w:t>
      </w:r>
      <w:r w:rsidRPr="00163B08">
        <w:rPr>
          <w:rFonts w:ascii="Arial" w:hAnsi="Arial" w:cs="Arial"/>
          <w:sz w:val="22"/>
          <w:szCs w:val="22"/>
        </w:rPr>
        <w:tab/>
        <w:t xml:space="preserve">Inspection Plans </w:t>
      </w:r>
      <w:r w:rsidRPr="00163B08">
        <w:rPr>
          <w:rFonts w:ascii="Arial" w:hAnsi="Arial" w:cs="Arial"/>
          <w:sz w:val="22"/>
          <w:szCs w:val="22"/>
        </w:rPr>
        <w:tab/>
      </w:r>
      <w:r w:rsidR="00A448AB">
        <w:rPr>
          <w:rFonts w:ascii="Arial" w:hAnsi="Arial" w:cs="Arial"/>
          <w:sz w:val="22"/>
          <w:szCs w:val="22"/>
        </w:rPr>
        <w:t>8</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06.04</w:t>
      </w:r>
      <w:r w:rsidRPr="00163B08">
        <w:rPr>
          <w:rFonts w:ascii="Arial" w:hAnsi="Arial" w:cs="Arial"/>
          <w:sz w:val="22"/>
          <w:szCs w:val="22"/>
        </w:rPr>
        <w:tab/>
        <w:t>Development of Generic Communications</w:t>
      </w:r>
      <w:r w:rsidRPr="00163B08">
        <w:rPr>
          <w:rFonts w:ascii="Arial" w:hAnsi="Arial" w:cs="Arial"/>
          <w:sz w:val="22"/>
          <w:szCs w:val="22"/>
        </w:rPr>
        <w:tab/>
      </w:r>
      <w:r w:rsidR="00AD014E">
        <w:rPr>
          <w:rFonts w:ascii="Arial" w:hAnsi="Arial" w:cs="Arial"/>
          <w:sz w:val="22"/>
          <w:szCs w:val="22"/>
        </w:rPr>
        <w:t>8</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06.05</w:t>
      </w:r>
      <w:r w:rsidRPr="00163B08">
        <w:rPr>
          <w:rFonts w:ascii="Arial" w:hAnsi="Arial" w:cs="Arial"/>
          <w:sz w:val="22"/>
          <w:szCs w:val="22"/>
        </w:rPr>
        <w:tab/>
        <w:t xml:space="preserve">Inspection Contractor Support </w:t>
      </w:r>
      <w:r w:rsidRPr="00163B08">
        <w:rPr>
          <w:rFonts w:ascii="Arial" w:hAnsi="Arial" w:cs="Arial"/>
          <w:sz w:val="22"/>
          <w:szCs w:val="22"/>
        </w:rPr>
        <w:tab/>
      </w:r>
      <w:r w:rsidR="00AD014E">
        <w:rPr>
          <w:rFonts w:ascii="Arial" w:hAnsi="Arial" w:cs="Arial"/>
          <w:sz w:val="22"/>
          <w:szCs w:val="22"/>
        </w:rPr>
        <w:t>8</w:t>
      </w:r>
    </w:p>
    <w:p w:rsidR="00A556C6" w:rsidRPr="00163B08" w:rsidRDefault="004D0B89"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06.06</w:t>
      </w:r>
      <w:r w:rsidRPr="00163B08">
        <w:rPr>
          <w:rFonts w:ascii="Arial" w:hAnsi="Arial" w:cs="Arial"/>
          <w:sz w:val="22"/>
          <w:szCs w:val="22"/>
        </w:rPr>
        <w:tab/>
        <w:t>Inspection Language Services</w:t>
      </w:r>
      <w:r w:rsidR="00A556C6" w:rsidRPr="00163B08">
        <w:rPr>
          <w:rFonts w:ascii="Arial" w:hAnsi="Arial" w:cs="Arial"/>
          <w:sz w:val="22"/>
          <w:szCs w:val="22"/>
        </w:rPr>
        <w:t xml:space="preserve"> </w:t>
      </w:r>
      <w:r w:rsidR="00A556C6" w:rsidRPr="00163B08">
        <w:rPr>
          <w:rFonts w:ascii="Arial" w:hAnsi="Arial" w:cs="Arial"/>
          <w:sz w:val="22"/>
          <w:szCs w:val="22"/>
        </w:rPr>
        <w:tab/>
      </w:r>
      <w:r w:rsidR="00AD014E">
        <w:rPr>
          <w:rFonts w:ascii="Arial" w:hAnsi="Arial" w:cs="Arial"/>
          <w:sz w:val="22"/>
          <w:szCs w:val="22"/>
        </w:rPr>
        <w:t>8</w:t>
      </w:r>
    </w:p>
    <w:p w:rsidR="004D0B89" w:rsidRPr="00163B08" w:rsidRDefault="004D0B89"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06.07</w:t>
      </w:r>
      <w:r w:rsidRPr="00163B08">
        <w:rPr>
          <w:rFonts w:ascii="Arial" w:hAnsi="Arial" w:cs="Arial"/>
          <w:sz w:val="22"/>
          <w:szCs w:val="22"/>
        </w:rPr>
        <w:tab/>
        <w:t xml:space="preserve">General Inspection Process </w:t>
      </w:r>
      <w:r w:rsidRPr="00163B08">
        <w:rPr>
          <w:rFonts w:ascii="Arial" w:hAnsi="Arial" w:cs="Arial"/>
          <w:sz w:val="22"/>
          <w:szCs w:val="22"/>
        </w:rPr>
        <w:tab/>
      </w:r>
      <w:r w:rsidR="00AD014E">
        <w:rPr>
          <w:rFonts w:ascii="Arial" w:hAnsi="Arial" w:cs="Arial"/>
          <w:sz w:val="22"/>
          <w:szCs w:val="22"/>
        </w:rPr>
        <w:t>8</w:t>
      </w:r>
    </w:p>
    <w:p w:rsidR="00A556C6" w:rsidRPr="00163B08" w:rsidRDefault="00A556C6" w:rsidP="00163B08">
      <w:pPr>
        <w:pStyle w:val="TOC3"/>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0" w:firstLine="0"/>
        <w:jc w:val="both"/>
        <w:rPr>
          <w:rFonts w:ascii="Arial" w:hAnsi="Arial" w:cs="Arial"/>
          <w:sz w:val="22"/>
          <w:szCs w:val="22"/>
        </w:rPr>
      </w:pPr>
    </w:p>
    <w:p w:rsidR="00A556C6" w:rsidRPr="00163B08" w:rsidRDefault="00A556C6" w:rsidP="00163B08">
      <w:pPr>
        <w:pStyle w:val="TOC2"/>
        <w:tabs>
          <w:tab w:val="left" w:pos="244"/>
          <w:tab w:val="left" w:pos="848"/>
          <w:tab w:val="left" w:pos="1452"/>
          <w:tab w:val="right" w:leader="dot" w:pos="9360"/>
        </w:tabs>
        <w:ind w:left="1454" w:hanging="1210"/>
        <w:jc w:val="both"/>
        <w:rPr>
          <w:rFonts w:ascii="Arial" w:hAnsi="Arial" w:cs="Arial"/>
          <w:sz w:val="22"/>
          <w:szCs w:val="22"/>
        </w:rPr>
      </w:pPr>
      <w:r w:rsidRPr="00163B08">
        <w:rPr>
          <w:rFonts w:ascii="Arial" w:hAnsi="Arial" w:cs="Arial"/>
          <w:sz w:val="22"/>
          <w:szCs w:val="22"/>
        </w:rPr>
        <w:t xml:space="preserve">2507-07 </w:t>
      </w:r>
      <w:r w:rsidRPr="00163B08">
        <w:rPr>
          <w:rFonts w:ascii="Arial" w:hAnsi="Arial" w:cs="Arial"/>
          <w:sz w:val="22"/>
          <w:szCs w:val="22"/>
        </w:rPr>
        <w:tab/>
        <w:t>TYPES OF INSPECTIONS</w:t>
      </w:r>
      <w:r w:rsidRPr="00163B08">
        <w:rPr>
          <w:rFonts w:ascii="Arial" w:hAnsi="Arial" w:cs="Arial"/>
          <w:sz w:val="22"/>
          <w:szCs w:val="22"/>
        </w:rPr>
        <w:tab/>
      </w:r>
      <w:r w:rsidR="00AD014E">
        <w:rPr>
          <w:rFonts w:ascii="Arial" w:hAnsi="Arial" w:cs="Arial"/>
          <w:sz w:val="22"/>
          <w:szCs w:val="22"/>
        </w:rPr>
        <w:t>1</w:t>
      </w:r>
      <w:r w:rsidR="002171C8">
        <w:rPr>
          <w:rFonts w:ascii="Arial" w:hAnsi="Arial" w:cs="Arial"/>
          <w:sz w:val="22"/>
          <w:szCs w:val="22"/>
        </w:rPr>
        <w:t>1</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07.01</w:t>
      </w:r>
      <w:r w:rsidRPr="00163B08">
        <w:rPr>
          <w:rFonts w:ascii="Arial" w:hAnsi="Arial" w:cs="Arial"/>
          <w:sz w:val="22"/>
          <w:szCs w:val="22"/>
        </w:rPr>
        <w:tab/>
        <w:t>Routine Inspections</w:t>
      </w:r>
      <w:r w:rsidRPr="00163B08">
        <w:rPr>
          <w:rFonts w:ascii="Arial" w:hAnsi="Arial" w:cs="Arial"/>
          <w:sz w:val="22"/>
          <w:szCs w:val="22"/>
        </w:rPr>
        <w:tab/>
      </w:r>
      <w:r w:rsidR="00AD014E">
        <w:rPr>
          <w:rFonts w:ascii="Arial" w:hAnsi="Arial" w:cs="Arial"/>
          <w:sz w:val="22"/>
          <w:szCs w:val="22"/>
        </w:rPr>
        <w:t>1</w:t>
      </w:r>
      <w:r w:rsidR="002171C8">
        <w:rPr>
          <w:rFonts w:ascii="Arial" w:hAnsi="Arial" w:cs="Arial"/>
          <w:sz w:val="22"/>
          <w:szCs w:val="22"/>
        </w:rPr>
        <w:t>1</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07.02</w:t>
      </w:r>
      <w:r w:rsidRPr="00163B08">
        <w:rPr>
          <w:rFonts w:ascii="Arial" w:hAnsi="Arial" w:cs="Arial"/>
          <w:sz w:val="22"/>
          <w:szCs w:val="22"/>
        </w:rPr>
        <w:tab/>
        <w:t>Reactive Inspections</w:t>
      </w:r>
      <w:r w:rsidRPr="00163B08">
        <w:rPr>
          <w:rFonts w:ascii="Arial" w:hAnsi="Arial" w:cs="Arial"/>
          <w:sz w:val="22"/>
          <w:szCs w:val="22"/>
        </w:rPr>
        <w:tab/>
      </w:r>
      <w:r w:rsidR="00AD014E">
        <w:rPr>
          <w:rFonts w:ascii="Arial" w:hAnsi="Arial" w:cs="Arial"/>
          <w:sz w:val="22"/>
          <w:szCs w:val="22"/>
        </w:rPr>
        <w:t>1</w:t>
      </w:r>
      <w:r w:rsidR="002171C8">
        <w:rPr>
          <w:rFonts w:ascii="Arial" w:hAnsi="Arial" w:cs="Arial"/>
          <w:sz w:val="22"/>
          <w:szCs w:val="22"/>
        </w:rPr>
        <w:t>1</w:t>
      </w:r>
    </w:p>
    <w:p w:rsidR="00A556C6" w:rsidRPr="00163B08" w:rsidRDefault="00A556C6" w:rsidP="00163B08">
      <w:pPr>
        <w:pStyle w:val="TOC2"/>
        <w:tabs>
          <w:tab w:val="left" w:pos="244"/>
          <w:tab w:val="left" w:pos="720"/>
          <w:tab w:val="left" w:pos="1452"/>
          <w:tab w:val="left" w:pos="2056"/>
          <w:tab w:val="right" w:leader="dot" w:pos="9360"/>
        </w:tabs>
        <w:ind w:left="720" w:firstLine="0"/>
        <w:jc w:val="both"/>
        <w:rPr>
          <w:rFonts w:ascii="Arial" w:hAnsi="Arial" w:cs="Arial"/>
          <w:sz w:val="22"/>
          <w:szCs w:val="22"/>
        </w:rPr>
      </w:pPr>
      <w:r w:rsidRPr="00163B08">
        <w:rPr>
          <w:rFonts w:ascii="Arial" w:hAnsi="Arial" w:cs="Arial"/>
          <w:sz w:val="22"/>
          <w:szCs w:val="22"/>
        </w:rPr>
        <w:t>07.03</w:t>
      </w:r>
      <w:r w:rsidRPr="00163B08">
        <w:rPr>
          <w:rFonts w:ascii="Arial" w:hAnsi="Arial" w:cs="Arial"/>
          <w:sz w:val="22"/>
          <w:szCs w:val="22"/>
        </w:rPr>
        <w:tab/>
        <w:t xml:space="preserve">Third-Party Audit Oversight </w:t>
      </w:r>
      <w:r w:rsidRPr="00163B08">
        <w:rPr>
          <w:rFonts w:ascii="Arial" w:hAnsi="Arial" w:cs="Arial"/>
          <w:sz w:val="22"/>
          <w:szCs w:val="22"/>
        </w:rPr>
        <w:tab/>
      </w:r>
      <w:r w:rsidR="00AD014E">
        <w:rPr>
          <w:rFonts w:ascii="Arial" w:hAnsi="Arial" w:cs="Arial"/>
          <w:sz w:val="22"/>
          <w:szCs w:val="22"/>
        </w:rPr>
        <w:t>1</w:t>
      </w:r>
      <w:r w:rsidR="002171C8">
        <w:rPr>
          <w:rFonts w:ascii="Arial" w:hAnsi="Arial" w:cs="Arial"/>
          <w:sz w:val="22"/>
          <w:szCs w:val="22"/>
        </w:rPr>
        <w:t>1</w:t>
      </w: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pStyle w:val="TOC2"/>
        <w:tabs>
          <w:tab w:val="left" w:pos="244"/>
          <w:tab w:val="left" w:pos="848"/>
          <w:tab w:val="left" w:pos="1452"/>
          <w:tab w:val="right" w:leader="dot" w:pos="9360"/>
        </w:tabs>
        <w:ind w:left="1454" w:hanging="1210"/>
        <w:jc w:val="both"/>
        <w:rPr>
          <w:rFonts w:ascii="Arial" w:hAnsi="Arial" w:cs="Arial"/>
          <w:sz w:val="22"/>
          <w:szCs w:val="22"/>
        </w:rPr>
      </w:pPr>
      <w:r w:rsidRPr="00163B08">
        <w:rPr>
          <w:rFonts w:ascii="Arial" w:hAnsi="Arial" w:cs="Arial"/>
          <w:sz w:val="22"/>
          <w:szCs w:val="22"/>
        </w:rPr>
        <w:t xml:space="preserve">2507-08 </w:t>
      </w:r>
      <w:r w:rsidRPr="00163B08">
        <w:rPr>
          <w:rFonts w:ascii="Arial" w:hAnsi="Arial" w:cs="Arial"/>
          <w:sz w:val="22"/>
          <w:szCs w:val="22"/>
        </w:rPr>
        <w:tab/>
        <w:t>ENFORCEMENT ACTIONS</w:t>
      </w:r>
      <w:r w:rsidRPr="00163B08">
        <w:rPr>
          <w:rFonts w:ascii="Arial" w:hAnsi="Arial" w:cs="Arial"/>
          <w:sz w:val="22"/>
          <w:szCs w:val="22"/>
        </w:rPr>
        <w:tab/>
      </w:r>
      <w:r w:rsidR="00AD014E">
        <w:rPr>
          <w:rFonts w:ascii="Arial" w:hAnsi="Arial" w:cs="Arial"/>
          <w:sz w:val="22"/>
          <w:szCs w:val="22"/>
        </w:rPr>
        <w:t>1</w:t>
      </w:r>
      <w:r w:rsidR="00A448AB">
        <w:rPr>
          <w:rFonts w:ascii="Arial" w:hAnsi="Arial" w:cs="Arial"/>
          <w:sz w:val="22"/>
          <w:szCs w:val="22"/>
        </w:rPr>
        <w:t>2</w:t>
      </w: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163B08">
      <w:pPr>
        <w:pStyle w:val="TOC2"/>
        <w:tabs>
          <w:tab w:val="left" w:pos="244"/>
          <w:tab w:val="left" w:pos="848"/>
          <w:tab w:val="left" w:pos="1452"/>
          <w:tab w:val="right" w:leader="dot" w:pos="9360"/>
        </w:tabs>
        <w:ind w:left="1454" w:hanging="1210"/>
        <w:jc w:val="both"/>
        <w:rPr>
          <w:rFonts w:ascii="Arial" w:hAnsi="Arial" w:cs="Arial"/>
          <w:sz w:val="22"/>
          <w:szCs w:val="22"/>
        </w:rPr>
      </w:pPr>
      <w:r w:rsidRPr="00163B08">
        <w:rPr>
          <w:rFonts w:ascii="Arial" w:hAnsi="Arial" w:cs="Arial"/>
          <w:sz w:val="22"/>
          <w:szCs w:val="22"/>
        </w:rPr>
        <w:t xml:space="preserve">2507-09 </w:t>
      </w:r>
      <w:r w:rsidRPr="00163B08">
        <w:rPr>
          <w:rFonts w:ascii="Arial" w:hAnsi="Arial" w:cs="Arial"/>
          <w:sz w:val="22"/>
          <w:szCs w:val="22"/>
        </w:rPr>
        <w:tab/>
        <w:t>REFERENCES</w:t>
      </w:r>
      <w:r w:rsidRPr="00163B08">
        <w:rPr>
          <w:rFonts w:ascii="Arial" w:hAnsi="Arial" w:cs="Arial"/>
          <w:sz w:val="22"/>
          <w:szCs w:val="22"/>
        </w:rPr>
        <w:tab/>
      </w:r>
      <w:r w:rsidR="00AD014E">
        <w:rPr>
          <w:rFonts w:ascii="Arial" w:hAnsi="Arial" w:cs="Arial"/>
          <w:sz w:val="22"/>
          <w:szCs w:val="22"/>
        </w:rPr>
        <w:t>1</w:t>
      </w:r>
      <w:r w:rsidR="00A448AB">
        <w:rPr>
          <w:rFonts w:ascii="Arial" w:hAnsi="Arial" w:cs="Arial"/>
          <w:sz w:val="22"/>
          <w:szCs w:val="22"/>
        </w:rPr>
        <w:t>2</w:t>
      </w:r>
    </w:p>
    <w:p w:rsidR="00A556C6" w:rsidRPr="00163B08" w:rsidRDefault="00A556C6" w:rsidP="00163B08">
      <w:pPr>
        <w:pStyle w:val="TOC2"/>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0"/>
        <w:jc w:val="both"/>
        <w:rPr>
          <w:rFonts w:ascii="Arial" w:hAnsi="Arial" w:cs="Arial"/>
          <w:sz w:val="22"/>
          <w:szCs w:val="22"/>
        </w:rPr>
      </w:pPr>
    </w:p>
    <w:p w:rsidR="000756DA" w:rsidRDefault="000756DA" w:rsidP="00163B08">
      <w:pPr>
        <w:tabs>
          <w:tab w:val="right" w:leader="dot" w:pos="9360"/>
        </w:tabs>
        <w:ind w:firstLine="244"/>
        <w:jc w:val="both"/>
        <w:rPr>
          <w:rFonts w:ascii="Arial" w:hAnsi="Arial" w:cs="Arial"/>
          <w:sz w:val="22"/>
          <w:szCs w:val="22"/>
        </w:rPr>
      </w:pPr>
      <w:r>
        <w:rPr>
          <w:rFonts w:ascii="Arial" w:hAnsi="Arial" w:cs="Arial"/>
          <w:sz w:val="22"/>
          <w:szCs w:val="22"/>
        </w:rPr>
        <w:t>Attachment 1:</w:t>
      </w:r>
      <w:r w:rsidR="00845BBB">
        <w:rPr>
          <w:rFonts w:ascii="Arial" w:hAnsi="Arial" w:cs="Arial"/>
          <w:sz w:val="22"/>
          <w:szCs w:val="22"/>
        </w:rPr>
        <w:t xml:space="preserve"> </w:t>
      </w:r>
      <w:r w:rsidR="00D46795">
        <w:rPr>
          <w:rFonts w:ascii="Arial" w:hAnsi="Arial" w:cs="Arial"/>
          <w:sz w:val="22"/>
          <w:szCs w:val="22"/>
        </w:rPr>
        <w:t xml:space="preserve"> </w:t>
      </w:r>
      <w:r w:rsidR="00845BBB">
        <w:rPr>
          <w:rFonts w:ascii="Arial" w:hAnsi="Arial" w:cs="Arial"/>
          <w:sz w:val="22"/>
          <w:szCs w:val="22"/>
        </w:rPr>
        <w:t>Inspection Procedures</w:t>
      </w:r>
      <w:r w:rsidR="00845BBB">
        <w:rPr>
          <w:rFonts w:ascii="Arial" w:hAnsi="Arial" w:cs="Arial"/>
          <w:sz w:val="22"/>
          <w:szCs w:val="22"/>
        </w:rPr>
        <w:tab/>
        <w:t>Att1</w:t>
      </w:r>
      <w:r w:rsidR="00FE6507">
        <w:rPr>
          <w:rFonts w:ascii="Arial" w:hAnsi="Arial" w:cs="Arial"/>
          <w:sz w:val="22"/>
          <w:szCs w:val="22"/>
        </w:rPr>
        <w:t>-</w:t>
      </w:r>
      <w:r w:rsidRPr="00163B08">
        <w:rPr>
          <w:rFonts w:ascii="Arial" w:hAnsi="Arial" w:cs="Arial"/>
          <w:sz w:val="22"/>
          <w:szCs w:val="22"/>
        </w:rPr>
        <w:t>1</w:t>
      </w:r>
    </w:p>
    <w:p w:rsidR="000756DA" w:rsidRDefault="000756DA" w:rsidP="00163B08">
      <w:pPr>
        <w:tabs>
          <w:tab w:val="right" w:leader="dot" w:pos="9360"/>
        </w:tabs>
        <w:ind w:firstLine="244"/>
        <w:jc w:val="both"/>
        <w:rPr>
          <w:rFonts w:ascii="Arial" w:hAnsi="Arial" w:cs="Arial"/>
          <w:sz w:val="22"/>
          <w:szCs w:val="22"/>
        </w:rPr>
      </w:pPr>
    </w:p>
    <w:p w:rsidR="00A556C6" w:rsidRPr="00163B08" w:rsidRDefault="00163B08" w:rsidP="00163B08">
      <w:pPr>
        <w:tabs>
          <w:tab w:val="right" w:leader="dot" w:pos="9360"/>
        </w:tabs>
        <w:ind w:firstLine="244"/>
        <w:jc w:val="both"/>
        <w:rPr>
          <w:rFonts w:ascii="Arial" w:hAnsi="Arial" w:cs="Arial"/>
          <w:sz w:val="22"/>
          <w:szCs w:val="22"/>
        </w:rPr>
      </w:pPr>
      <w:r>
        <w:rPr>
          <w:rFonts w:ascii="Arial" w:hAnsi="Arial" w:cs="Arial"/>
          <w:sz w:val="22"/>
          <w:szCs w:val="22"/>
        </w:rPr>
        <w:t xml:space="preserve">Attachment </w:t>
      </w:r>
      <w:r w:rsidR="000756DA">
        <w:rPr>
          <w:rFonts w:ascii="Arial" w:hAnsi="Arial" w:cs="Arial"/>
          <w:sz w:val="22"/>
          <w:szCs w:val="22"/>
        </w:rPr>
        <w:t>2</w:t>
      </w:r>
      <w:r>
        <w:rPr>
          <w:rFonts w:ascii="Arial" w:hAnsi="Arial" w:cs="Arial"/>
          <w:sz w:val="22"/>
          <w:szCs w:val="22"/>
        </w:rPr>
        <w:t>:</w:t>
      </w:r>
      <w:r w:rsidR="00845BBB">
        <w:rPr>
          <w:rFonts w:ascii="Arial" w:hAnsi="Arial" w:cs="Arial"/>
          <w:sz w:val="22"/>
          <w:szCs w:val="22"/>
        </w:rPr>
        <w:t xml:space="preserve"> </w:t>
      </w:r>
      <w:r w:rsidR="00A556C6" w:rsidRPr="00163B08">
        <w:rPr>
          <w:rFonts w:ascii="Arial" w:hAnsi="Arial" w:cs="Arial"/>
          <w:sz w:val="22"/>
          <w:szCs w:val="22"/>
        </w:rPr>
        <w:t xml:space="preserve"> </w:t>
      </w:r>
      <w:r w:rsidR="00845BBB">
        <w:rPr>
          <w:rFonts w:ascii="Arial" w:hAnsi="Arial" w:cs="Arial"/>
          <w:sz w:val="22"/>
          <w:szCs w:val="22"/>
        </w:rPr>
        <w:t>Revision History for IMC 2507</w:t>
      </w:r>
      <w:r w:rsidR="00A556C6" w:rsidRPr="00163B08">
        <w:rPr>
          <w:rFonts w:ascii="Arial" w:hAnsi="Arial" w:cs="Arial"/>
          <w:sz w:val="22"/>
          <w:szCs w:val="22"/>
        </w:rPr>
        <w:tab/>
        <w:t>A</w:t>
      </w:r>
      <w:r w:rsidR="00A74260" w:rsidRPr="00163B08">
        <w:rPr>
          <w:rFonts w:ascii="Arial" w:hAnsi="Arial" w:cs="Arial"/>
          <w:sz w:val="22"/>
          <w:szCs w:val="22"/>
        </w:rPr>
        <w:t>tt</w:t>
      </w:r>
      <w:r w:rsidR="00845BBB">
        <w:rPr>
          <w:rFonts w:ascii="Arial" w:hAnsi="Arial" w:cs="Arial"/>
          <w:sz w:val="22"/>
          <w:szCs w:val="22"/>
        </w:rPr>
        <w:t>2</w:t>
      </w:r>
      <w:r w:rsidR="00A556C6" w:rsidRPr="00163B08">
        <w:rPr>
          <w:rFonts w:ascii="Arial" w:hAnsi="Arial" w:cs="Arial"/>
          <w:sz w:val="22"/>
          <w:szCs w:val="22"/>
        </w:rPr>
        <w:t>-1</w:t>
      </w: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A556C6" w:rsidRPr="00163B08" w:rsidRDefault="00A556C6" w:rsidP="00FE6507">
      <w:pPr>
        <w:tabs>
          <w:tab w:val="right" w:leader="dot" w:pos="9360"/>
        </w:tabs>
        <w:jc w:val="both"/>
        <w:rPr>
          <w:rFonts w:ascii="Arial" w:hAnsi="Arial" w:cs="Arial"/>
          <w:sz w:val="22"/>
          <w:szCs w:val="22"/>
        </w:rPr>
      </w:pPr>
    </w:p>
    <w:p w:rsidR="00A556C6" w:rsidRPr="00163B08"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7662B1" w:rsidRDefault="007662B1"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7662B1" w:rsidSect="00FE6507">
          <w:footerReference w:type="even" r:id="rId14"/>
          <w:footerReference w:type="default" r:id="rId15"/>
          <w:pgSz w:w="12240" w:h="15840"/>
          <w:pgMar w:top="1440" w:right="1440" w:bottom="1440" w:left="1440" w:header="1440" w:footer="1440" w:gutter="0"/>
          <w:pgNumType w:fmt="lowerRoman" w:start="1"/>
          <w:cols w:space="720"/>
          <w:noEndnote/>
          <w:docGrid w:linePitch="326"/>
        </w:sectPr>
      </w:pPr>
    </w:p>
    <w:p w:rsidR="00A556C6" w:rsidRPr="00204F0D" w:rsidRDefault="00A556C6"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204F0D">
        <w:rPr>
          <w:rFonts w:ascii="Arial" w:hAnsi="Arial" w:cs="Arial"/>
          <w:sz w:val="22"/>
          <w:szCs w:val="22"/>
        </w:rPr>
        <w:lastRenderedPageBreak/>
        <w:t>2507-01</w:t>
      </w:r>
      <w:r w:rsidRPr="00204F0D">
        <w:rPr>
          <w:rFonts w:ascii="Arial" w:hAnsi="Arial" w:cs="Arial"/>
          <w:sz w:val="22"/>
          <w:szCs w:val="22"/>
        </w:rPr>
        <w:tab/>
        <w:t>PURPOSE</w:t>
      </w:r>
    </w:p>
    <w:p w:rsidR="00A556C6" w:rsidRPr="00204F0D" w:rsidRDefault="00A556C6"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01.01</w:t>
      </w:r>
      <w:r w:rsidRPr="00204F0D">
        <w:rPr>
          <w:rFonts w:ascii="Arial" w:hAnsi="Arial" w:cs="Arial"/>
          <w:sz w:val="22"/>
          <w:szCs w:val="22"/>
        </w:rPr>
        <w:tab/>
        <w:t xml:space="preserve">To establish the inspection program for vendors providing safety-related materials, equipment, and services </w:t>
      </w:r>
      <w:ins w:id="1" w:author="sxc3" w:date="2013-07-10T09:25:00Z">
        <w:r w:rsidR="0027515D" w:rsidRPr="00204F0D">
          <w:rPr>
            <w:rFonts w:ascii="Arial" w:hAnsi="Arial" w:cs="Arial"/>
            <w:sz w:val="22"/>
            <w:szCs w:val="22"/>
          </w:rPr>
          <w:t>to the commercial nuclear industry</w:t>
        </w:r>
      </w:ins>
      <w:r w:rsidR="0027515D" w:rsidRPr="00204F0D">
        <w:rPr>
          <w:rFonts w:ascii="Arial" w:hAnsi="Arial" w:cs="Arial"/>
          <w:sz w:val="22"/>
          <w:szCs w:val="22"/>
        </w:rPr>
        <w:t>.</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01.02</w:t>
      </w:r>
      <w:r w:rsidRPr="00204F0D">
        <w:rPr>
          <w:rFonts w:ascii="Arial" w:hAnsi="Arial" w:cs="Arial"/>
          <w:sz w:val="22"/>
          <w:szCs w:val="22"/>
        </w:rPr>
        <w:tab/>
        <w:t>To provide requirements and guidance to NRC inspectors for conducting inspections at vendor facilities.</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204F0D">
        <w:rPr>
          <w:rFonts w:ascii="Arial" w:hAnsi="Arial" w:cs="Arial"/>
          <w:sz w:val="22"/>
          <w:szCs w:val="22"/>
        </w:rPr>
        <w:t>2507-02</w:t>
      </w:r>
      <w:r w:rsidRPr="00204F0D">
        <w:rPr>
          <w:rFonts w:ascii="Arial" w:hAnsi="Arial" w:cs="Arial"/>
          <w:sz w:val="22"/>
          <w:szCs w:val="22"/>
        </w:rPr>
        <w:tab/>
        <w:t xml:space="preserve">OBJECTIVES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02.01 </w:t>
      </w:r>
      <w:r w:rsidRPr="00204F0D">
        <w:rPr>
          <w:rFonts w:ascii="Arial" w:hAnsi="Arial" w:cs="Arial"/>
          <w:sz w:val="22"/>
          <w:szCs w:val="22"/>
        </w:rPr>
        <w:tab/>
        <w:t xml:space="preserve">To verify effective implementation of vendor quality assurance programs as a means of assuring the quality of materials, equipment, and services supplied to the commercial nuclear industry.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02.02 </w:t>
      </w:r>
      <w:r w:rsidRPr="00204F0D">
        <w:rPr>
          <w:rFonts w:ascii="Arial" w:hAnsi="Arial" w:cs="Arial"/>
          <w:sz w:val="22"/>
          <w:szCs w:val="22"/>
        </w:rPr>
        <w:tab/>
        <w:t xml:space="preserve">To verify effective implementation of commercial-grade dedication programs for safety-related materials, equipment, and services. </w:t>
      </w:r>
    </w:p>
    <w:p w:rsidR="000C1615" w:rsidRPr="00204F0D" w:rsidRDefault="000C161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02.</w:t>
      </w:r>
      <w:r w:rsidR="000C1615" w:rsidRPr="00204F0D">
        <w:rPr>
          <w:rFonts w:ascii="Arial" w:hAnsi="Arial" w:cs="Arial"/>
          <w:sz w:val="22"/>
          <w:szCs w:val="22"/>
        </w:rPr>
        <w:t>0</w:t>
      </w:r>
      <w:r w:rsidR="0027515D" w:rsidRPr="00204F0D">
        <w:rPr>
          <w:rFonts w:ascii="Arial" w:hAnsi="Arial" w:cs="Arial"/>
          <w:sz w:val="22"/>
          <w:szCs w:val="22"/>
        </w:rPr>
        <w:t>3</w:t>
      </w:r>
      <w:r w:rsidR="000C1615" w:rsidRPr="00204F0D">
        <w:rPr>
          <w:rFonts w:ascii="Arial" w:hAnsi="Arial" w:cs="Arial"/>
          <w:sz w:val="22"/>
          <w:szCs w:val="22"/>
        </w:rPr>
        <w:t xml:space="preserve"> </w:t>
      </w:r>
      <w:r w:rsidRPr="00204F0D">
        <w:rPr>
          <w:rFonts w:ascii="Arial" w:hAnsi="Arial" w:cs="Arial"/>
          <w:sz w:val="22"/>
          <w:szCs w:val="22"/>
        </w:rPr>
        <w:tab/>
        <w:t>To assure that vendors have an effective system for reporting defects under 10 CFR Part 21</w:t>
      </w:r>
      <w:ins w:id="2" w:author="sxc3" w:date="2013-07-10T09:25:00Z">
        <w:r w:rsidR="00870D24" w:rsidRPr="00204F0D">
          <w:rPr>
            <w:rFonts w:ascii="Arial" w:hAnsi="Arial" w:cs="Arial"/>
            <w:sz w:val="22"/>
            <w:szCs w:val="22"/>
          </w:rPr>
          <w:t xml:space="preserve"> and 10 CFR Part 50.5</w:t>
        </w:r>
        <w:r w:rsidR="000C1615" w:rsidRPr="00204F0D">
          <w:rPr>
            <w:rFonts w:ascii="Arial" w:hAnsi="Arial" w:cs="Arial"/>
            <w:sz w:val="22"/>
            <w:szCs w:val="22"/>
          </w:rPr>
          <w:t>5(e)</w:t>
        </w:r>
        <w:r w:rsidR="00870D24" w:rsidRPr="00204F0D">
          <w:rPr>
            <w:rFonts w:ascii="Arial" w:hAnsi="Arial" w:cs="Arial"/>
            <w:sz w:val="22"/>
            <w:szCs w:val="22"/>
          </w:rPr>
          <w:t xml:space="preserve"> as applicable</w:t>
        </w:r>
      </w:ins>
      <w:r w:rsidRPr="00204F0D">
        <w:rPr>
          <w:rFonts w:ascii="Arial" w:hAnsi="Arial" w:cs="Arial"/>
          <w:sz w:val="22"/>
          <w:szCs w:val="22"/>
        </w:rPr>
        <w:t xml:space="preserve">.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02.</w:t>
      </w:r>
      <w:r w:rsidR="000C1615" w:rsidRPr="00204F0D">
        <w:rPr>
          <w:rFonts w:ascii="Arial" w:hAnsi="Arial" w:cs="Arial"/>
          <w:sz w:val="22"/>
          <w:szCs w:val="22"/>
        </w:rPr>
        <w:t>0</w:t>
      </w:r>
      <w:r w:rsidR="0027515D" w:rsidRPr="00204F0D">
        <w:rPr>
          <w:rFonts w:ascii="Arial" w:hAnsi="Arial" w:cs="Arial"/>
          <w:sz w:val="22"/>
          <w:szCs w:val="22"/>
        </w:rPr>
        <w:t>4</w:t>
      </w:r>
      <w:r w:rsidR="000C1615" w:rsidRPr="00204F0D">
        <w:rPr>
          <w:rFonts w:ascii="Arial" w:hAnsi="Arial" w:cs="Arial"/>
          <w:sz w:val="22"/>
          <w:szCs w:val="22"/>
        </w:rPr>
        <w:t xml:space="preserve"> </w:t>
      </w:r>
      <w:r w:rsidRPr="00204F0D">
        <w:rPr>
          <w:rFonts w:ascii="Arial" w:hAnsi="Arial" w:cs="Arial"/>
          <w:sz w:val="22"/>
          <w:szCs w:val="22"/>
        </w:rPr>
        <w:tab/>
        <w:t>To conduct inspections at vendor facilities to help support the Commission determination that the acceptance criteria in a combined license</w:t>
      </w:r>
      <w:r w:rsidR="00C15CF4" w:rsidRPr="00204F0D">
        <w:rPr>
          <w:rFonts w:ascii="Arial" w:hAnsi="Arial" w:cs="Arial"/>
          <w:sz w:val="22"/>
          <w:szCs w:val="22"/>
        </w:rPr>
        <w:t xml:space="preserve"> are</w:t>
      </w:r>
      <w:r w:rsidRPr="00204F0D">
        <w:rPr>
          <w:rFonts w:ascii="Arial" w:hAnsi="Arial" w:cs="Arial"/>
          <w:sz w:val="22"/>
          <w:szCs w:val="22"/>
        </w:rPr>
        <w:t xml:space="preserve"> met in accordance with 10 CFR 52.99 and 10 CFR 52.103(g).</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02.</w:t>
      </w:r>
      <w:r w:rsidR="000C1615" w:rsidRPr="00204F0D">
        <w:rPr>
          <w:rFonts w:ascii="Arial" w:hAnsi="Arial" w:cs="Arial"/>
          <w:sz w:val="22"/>
          <w:szCs w:val="22"/>
        </w:rPr>
        <w:t>0</w:t>
      </w:r>
      <w:r w:rsidR="0027515D" w:rsidRPr="00204F0D">
        <w:rPr>
          <w:rFonts w:ascii="Arial" w:hAnsi="Arial" w:cs="Arial"/>
          <w:sz w:val="22"/>
          <w:szCs w:val="22"/>
        </w:rPr>
        <w:t>5</w:t>
      </w:r>
      <w:r w:rsidR="000C1615" w:rsidRPr="00204F0D">
        <w:rPr>
          <w:rFonts w:ascii="Arial" w:hAnsi="Arial" w:cs="Arial"/>
          <w:sz w:val="22"/>
          <w:szCs w:val="22"/>
        </w:rPr>
        <w:t xml:space="preserve"> </w:t>
      </w:r>
      <w:r w:rsidRPr="00204F0D">
        <w:rPr>
          <w:rFonts w:ascii="Arial" w:hAnsi="Arial" w:cs="Arial"/>
          <w:sz w:val="22"/>
          <w:szCs w:val="22"/>
        </w:rPr>
        <w:tab/>
        <w:t xml:space="preserve">To obtain sufficient information through inspection activities at vendor facilities to assure that root causes of reported vendor related problems are being identified and suitable corrective actions are developed and implemented.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02.</w:t>
      </w:r>
      <w:r w:rsidR="000C1615" w:rsidRPr="00204F0D">
        <w:rPr>
          <w:rFonts w:ascii="Arial" w:hAnsi="Arial" w:cs="Arial"/>
          <w:sz w:val="22"/>
          <w:szCs w:val="22"/>
        </w:rPr>
        <w:t>0</w:t>
      </w:r>
      <w:r w:rsidR="0027515D" w:rsidRPr="00204F0D">
        <w:rPr>
          <w:rFonts w:ascii="Arial" w:hAnsi="Arial" w:cs="Arial"/>
          <w:sz w:val="22"/>
          <w:szCs w:val="22"/>
        </w:rPr>
        <w:t>6</w:t>
      </w:r>
      <w:r w:rsidR="000C1615" w:rsidRPr="00204F0D">
        <w:rPr>
          <w:rFonts w:ascii="Arial" w:hAnsi="Arial" w:cs="Arial"/>
          <w:sz w:val="22"/>
          <w:szCs w:val="22"/>
        </w:rPr>
        <w:t xml:space="preserve"> </w:t>
      </w:r>
      <w:r w:rsidRPr="00204F0D">
        <w:rPr>
          <w:rFonts w:ascii="Arial" w:hAnsi="Arial" w:cs="Arial"/>
          <w:sz w:val="22"/>
          <w:szCs w:val="22"/>
        </w:rPr>
        <w:tab/>
        <w:t xml:space="preserve">To assure that follow-up and resolution of allegations, 10 CFR Part 21 or 10 CFR Part 50.55(e) reports, and licensee event reports (LERs) assigned to the </w:t>
      </w:r>
      <w:r w:rsidR="007834AC" w:rsidRPr="00204F0D">
        <w:rPr>
          <w:rFonts w:ascii="Arial" w:hAnsi="Arial" w:cs="Arial"/>
          <w:sz w:val="22"/>
          <w:szCs w:val="22"/>
        </w:rPr>
        <w:t xml:space="preserve">Vendor </w:t>
      </w:r>
      <w:ins w:id="3" w:author="sxc3" w:date="2013-07-10T09:25:00Z">
        <w:r w:rsidR="007834AC" w:rsidRPr="00204F0D">
          <w:rPr>
            <w:rFonts w:ascii="Arial" w:hAnsi="Arial" w:cs="Arial"/>
            <w:sz w:val="22"/>
            <w:szCs w:val="22"/>
          </w:rPr>
          <w:t>Inspection Center of Expertise (COE</w:t>
        </w:r>
      </w:ins>
      <w:r w:rsidR="007834AC" w:rsidRPr="00FE6507">
        <w:rPr>
          <w:rFonts w:ascii="Arial" w:hAnsi="Arial" w:cs="Arial"/>
          <w:color w:val="FF0000"/>
          <w:sz w:val="22"/>
          <w:szCs w:val="22"/>
        </w:rPr>
        <w:t>)</w:t>
      </w:r>
      <w:r w:rsidRPr="00204F0D">
        <w:rPr>
          <w:rFonts w:ascii="Arial" w:hAnsi="Arial" w:cs="Arial"/>
          <w:sz w:val="22"/>
          <w:szCs w:val="22"/>
        </w:rPr>
        <w:t xml:space="preserve"> are accomplished in a timely manner.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02.</w:t>
      </w:r>
      <w:r w:rsidR="000C1615" w:rsidRPr="00204F0D">
        <w:rPr>
          <w:rFonts w:ascii="Arial" w:hAnsi="Arial" w:cs="Arial"/>
          <w:sz w:val="22"/>
          <w:szCs w:val="22"/>
        </w:rPr>
        <w:t>0</w:t>
      </w:r>
      <w:r w:rsidR="0027515D" w:rsidRPr="00204F0D">
        <w:rPr>
          <w:rFonts w:ascii="Arial" w:hAnsi="Arial" w:cs="Arial"/>
          <w:sz w:val="22"/>
          <w:szCs w:val="22"/>
        </w:rPr>
        <w:t>7</w:t>
      </w:r>
      <w:r w:rsidR="000C1615" w:rsidRPr="00204F0D">
        <w:rPr>
          <w:rFonts w:ascii="Arial" w:hAnsi="Arial" w:cs="Arial"/>
          <w:sz w:val="22"/>
          <w:szCs w:val="22"/>
        </w:rPr>
        <w:t xml:space="preserve"> </w:t>
      </w:r>
      <w:r w:rsidRPr="00204F0D">
        <w:rPr>
          <w:rFonts w:ascii="Arial" w:hAnsi="Arial" w:cs="Arial"/>
          <w:sz w:val="22"/>
          <w:szCs w:val="22"/>
        </w:rPr>
        <w:tab/>
        <w:t xml:space="preserve">To </w:t>
      </w:r>
      <w:ins w:id="4" w:author="sxc3" w:date="2013-07-10T09:25:00Z">
        <w:r w:rsidR="0027515D" w:rsidRPr="00204F0D">
          <w:rPr>
            <w:rFonts w:ascii="Arial" w:hAnsi="Arial" w:cs="Arial"/>
            <w:sz w:val="22"/>
            <w:szCs w:val="22"/>
          </w:rPr>
          <w:t>verify that vendors have programs in place to</w:t>
        </w:r>
        <w:r w:rsidRPr="00204F0D">
          <w:rPr>
            <w:rFonts w:ascii="Arial" w:hAnsi="Arial" w:cs="Arial"/>
            <w:sz w:val="22"/>
            <w:szCs w:val="22"/>
          </w:rPr>
          <w:t xml:space="preserve"> </w:t>
        </w:r>
      </w:ins>
      <w:r w:rsidRPr="00204F0D">
        <w:rPr>
          <w:rFonts w:ascii="Arial" w:hAnsi="Arial" w:cs="Arial"/>
          <w:sz w:val="22"/>
          <w:szCs w:val="22"/>
        </w:rPr>
        <w:t>assure that fraudulently marketed</w:t>
      </w:r>
      <w:ins w:id="5" w:author="sxc3" w:date="2013-07-10T09:25:00Z">
        <w:r w:rsidRPr="00204F0D">
          <w:rPr>
            <w:rFonts w:ascii="Arial" w:hAnsi="Arial" w:cs="Arial"/>
            <w:sz w:val="22"/>
            <w:szCs w:val="22"/>
          </w:rPr>
          <w:t xml:space="preserve"> </w:t>
        </w:r>
      </w:ins>
      <w:ins w:id="6" w:author="sxc3" w:date="2013-08-23T14:48:00Z">
        <w:r w:rsidR="00E76348" w:rsidRPr="00204F0D">
          <w:rPr>
            <w:rFonts w:ascii="Arial" w:hAnsi="Arial" w:cs="Arial"/>
            <w:sz w:val="22"/>
            <w:szCs w:val="22"/>
          </w:rPr>
          <w:t>basic components</w:t>
        </w:r>
      </w:ins>
      <w:r w:rsidRPr="00204F0D">
        <w:rPr>
          <w:rFonts w:ascii="Arial" w:hAnsi="Arial" w:cs="Arial"/>
          <w:sz w:val="22"/>
          <w:szCs w:val="22"/>
        </w:rPr>
        <w:t xml:space="preserve"> are </w:t>
      </w:r>
      <w:ins w:id="7" w:author="sxc3" w:date="2013-09-16T09:13:00Z">
        <w:r w:rsidR="005D78FB">
          <w:rPr>
            <w:rFonts w:ascii="Arial" w:hAnsi="Arial" w:cs="Arial"/>
            <w:sz w:val="22"/>
            <w:szCs w:val="22"/>
          </w:rPr>
          <w:t xml:space="preserve">identified and removed from the supply </w:t>
        </w:r>
        <w:proofErr w:type="gramStart"/>
        <w:r w:rsidR="005D78FB">
          <w:rPr>
            <w:rFonts w:ascii="Arial" w:hAnsi="Arial" w:cs="Arial"/>
            <w:sz w:val="22"/>
            <w:szCs w:val="22"/>
          </w:rPr>
          <w:t>chain,</w:t>
        </w:r>
      </w:ins>
      <w:proofErr w:type="gramEnd"/>
      <w:r w:rsidRPr="00204F0D">
        <w:rPr>
          <w:rFonts w:ascii="Arial" w:hAnsi="Arial" w:cs="Arial"/>
          <w:sz w:val="22"/>
          <w:szCs w:val="22"/>
        </w:rPr>
        <w:t xml:space="preserve"> and that licensees are informed so that the fraudulent products can be removed from use or possible use.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02.</w:t>
      </w:r>
      <w:r w:rsidR="000C1615" w:rsidRPr="00204F0D">
        <w:rPr>
          <w:rFonts w:ascii="Arial" w:hAnsi="Arial" w:cs="Arial"/>
          <w:sz w:val="22"/>
          <w:szCs w:val="22"/>
        </w:rPr>
        <w:t>0</w:t>
      </w:r>
      <w:r w:rsidR="0027515D" w:rsidRPr="00204F0D">
        <w:rPr>
          <w:rFonts w:ascii="Arial" w:hAnsi="Arial" w:cs="Arial"/>
          <w:sz w:val="22"/>
          <w:szCs w:val="22"/>
        </w:rPr>
        <w:t>8</w:t>
      </w:r>
      <w:r w:rsidR="000C1615" w:rsidRPr="00204F0D">
        <w:rPr>
          <w:rFonts w:ascii="Arial" w:hAnsi="Arial" w:cs="Arial"/>
          <w:sz w:val="22"/>
          <w:szCs w:val="22"/>
        </w:rPr>
        <w:t xml:space="preserve"> </w:t>
      </w:r>
      <w:r w:rsidRPr="00204F0D">
        <w:rPr>
          <w:rFonts w:ascii="Arial" w:hAnsi="Arial" w:cs="Arial"/>
          <w:sz w:val="22"/>
          <w:szCs w:val="22"/>
        </w:rPr>
        <w:tab/>
        <w:t xml:space="preserve">To provide input to the NRC operating experience program of instances involving substandard, suspected counterfeit, or fraudulently marketed </w:t>
      </w:r>
      <w:ins w:id="8" w:author="sxc3" w:date="2013-08-23T14:49:00Z">
        <w:r w:rsidR="00E76348" w:rsidRPr="00204F0D">
          <w:rPr>
            <w:rFonts w:ascii="Arial" w:hAnsi="Arial" w:cs="Arial"/>
            <w:sz w:val="22"/>
            <w:szCs w:val="22"/>
          </w:rPr>
          <w:t>basic components</w:t>
        </w:r>
      </w:ins>
      <w:r w:rsidRPr="00204F0D">
        <w:rPr>
          <w:rFonts w:ascii="Arial" w:hAnsi="Arial" w:cs="Arial"/>
          <w:sz w:val="22"/>
          <w:szCs w:val="22"/>
        </w:rPr>
        <w:t xml:space="preserve"> and to gather information in order to provide timely information to licensees and other users.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556C6" w:rsidRPr="00204F0D" w:rsidSect="00A448AB">
          <w:pgSz w:w="12240" w:h="15840" w:code="1"/>
          <w:pgMar w:top="1440" w:right="1440" w:bottom="1440" w:left="1440" w:header="1440" w:footer="1440" w:gutter="0"/>
          <w:pgNumType w:start="1"/>
          <w:cols w:space="720"/>
          <w:noEndnote/>
          <w:docGrid w:linePitch="326"/>
        </w:sect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204F0D">
        <w:rPr>
          <w:rFonts w:ascii="Arial" w:hAnsi="Arial" w:cs="Arial"/>
          <w:sz w:val="22"/>
          <w:szCs w:val="22"/>
        </w:rPr>
        <w:lastRenderedPageBreak/>
        <w:t>2507-03</w:t>
      </w:r>
      <w:r w:rsidRPr="00204F0D">
        <w:rPr>
          <w:rFonts w:ascii="Arial" w:hAnsi="Arial" w:cs="Arial"/>
          <w:sz w:val="22"/>
          <w:szCs w:val="22"/>
        </w:rPr>
        <w:tab/>
        <w:t xml:space="preserve">DEFINITIONS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EC5" w:rsidRPr="00204F0D" w:rsidRDefault="00613EC5" w:rsidP="00ED6321">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ins w:id="9" w:author="mgv" w:date="2013-08-28T15:26:00Z"/>
          <w:rFonts w:ascii="Arial" w:hAnsi="Arial" w:cs="Arial"/>
          <w:sz w:val="22"/>
          <w:szCs w:val="22"/>
        </w:rPr>
      </w:pPr>
      <w:ins w:id="10" w:author="mgv" w:date="2013-08-28T15:26:00Z">
        <w:r w:rsidRPr="00204F0D">
          <w:rPr>
            <w:rFonts w:ascii="Arial" w:hAnsi="Arial" w:cs="Arial"/>
            <w:sz w:val="22"/>
            <w:szCs w:val="22"/>
          </w:rPr>
          <w:t>03.01</w:t>
        </w:r>
        <w:r w:rsidRPr="00204F0D">
          <w:rPr>
            <w:rFonts w:ascii="Arial" w:hAnsi="Arial" w:cs="Arial"/>
            <w:sz w:val="22"/>
            <w:szCs w:val="22"/>
          </w:rPr>
          <w:tab/>
        </w:r>
        <w:r w:rsidRPr="00204F0D">
          <w:rPr>
            <w:rFonts w:ascii="Arial" w:hAnsi="Arial" w:cs="Arial"/>
            <w:sz w:val="22"/>
            <w:szCs w:val="22"/>
            <w:u w:val="single"/>
          </w:rPr>
          <w:t>Allegation</w:t>
        </w:r>
        <w:r w:rsidRPr="00204F0D">
          <w:rPr>
            <w:rFonts w:ascii="Arial" w:hAnsi="Arial" w:cs="Arial"/>
            <w:sz w:val="22"/>
            <w:szCs w:val="22"/>
          </w:rPr>
          <w:t>.  See Definition in Management Directive 8.8.</w:t>
        </w:r>
      </w:ins>
    </w:p>
    <w:p w:rsidR="00B12365" w:rsidRDefault="00B12365"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B12365" w:rsidSect="00964A61">
          <w:type w:val="continuous"/>
          <w:pgSz w:w="12240" w:h="15840"/>
          <w:pgMar w:top="1440" w:right="1440" w:bottom="1440" w:left="1440" w:header="1440" w:footer="1440" w:gutter="0"/>
          <w:cols w:space="720"/>
          <w:noEndnote/>
          <w:docGrid w:linePitch="326"/>
        </w:sectPr>
      </w:pPr>
    </w:p>
    <w:p w:rsidR="007662B1" w:rsidRPr="00204F0D" w:rsidRDefault="007662B1"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03.0</w:t>
      </w:r>
      <w:ins w:id="11" w:author="mgv" w:date="2013-08-28T15:27:00Z">
        <w:r w:rsidR="00613EC5" w:rsidRPr="00204F0D">
          <w:rPr>
            <w:rFonts w:ascii="Arial" w:hAnsi="Arial" w:cs="Arial"/>
            <w:sz w:val="22"/>
            <w:szCs w:val="22"/>
          </w:rPr>
          <w:t>2</w:t>
        </w:r>
      </w:ins>
      <w:r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Announced Inspection</w:t>
      </w:r>
      <w:r w:rsidR="00204F0D">
        <w:rPr>
          <w:rFonts w:ascii="Arial" w:hAnsi="Arial" w:cs="Arial"/>
          <w:sz w:val="22"/>
          <w:szCs w:val="22"/>
        </w:rPr>
        <w:t>.</w:t>
      </w:r>
      <w:r w:rsidR="009D45B7" w:rsidRPr="00204F0D">
        <w:rPr>
          <w:rFonts w:ascii="Arial" w:hAnsi="Arial" w:cs="Arial"/>
          <w:sz w:val="22"/>
          <w:szCs w:val="22"/>
        </w:rPr>
        <w:t xml:space="preserve"> </w:t>
      </w:r>
      <w:r w:rsidR="00FE6507">
        <w:rPr>
          <w:rFonts w:ascii="Arial" w:hAnsi="Arial" w:cs="Arial"/>
          <w:sz w:val="22"/>
          <w:szCs w:val="22"/>
        </w:rPr>
        <w:t xml:space="preserve"> </w:t>
      </w:r>
      <w:r w:rsidRPr="00204F0D">
        <w:rPr>
          <w:rFonts w:ascii="Arial" w:hAnsi="Arial" w:cs="Arial"/>
          <w:sz w:val="22"/>
          <w:szCs w:val="22"/>
        </w:rPr>
        <w:t xml:space="preserve">The </w:t>
      </w:r>
      <w:r w:rsidR="005C7204" w:rsidRPr="00204F0D">
        <w:rPr>
          <w:rFonts w:ascii="Arial" w:hAnsi="Arial" w:cs="Arial"/>
          <w:sz w:val="22"/>
          <w:szCs w:val="22"/>
        </w:rPr>
        <w:t xml:space="preserve">vendor </w:t>
      </w:r>
      <w:r w:rsidRPr="00204F0D">
        <w:rPr>
          <w:rFonts w:ascii="Arial" w:hAnsi="Arial" w:cs="Arial"/>
          <w:sz w:val="22"/>
          <w:szCs w:val="22"/>
        </w:rPr>
        <w:t xml:space="preserve">or any member of the </w:t>
      </w:r>
      <w:r w:rsidR="005C7204" w:rsidRPr="00204F0D">
        <w:rPr>
          <w:rFonts w:ascii="Arial" w:hAnsi="Arial" w:cs="Arial"/>
          <w:sz w:val="22"/>
          <w:szCs w:val="22"/>
        </w:rPr>
        <w:t>vendor</w:t>
      </w:r>
      <w:r w:rsidRPr="00204F0D">
        <w:rPr>
          <w:rFonts w:ascii="Arial" w:hAnsi="Arial" w:cs="Arial"/>
          <w:sz w:val="22"/>
          <w:szCs w:val="22"/>
        </w:rPr>
        <w:t xml:space="preserve"> organization is notified by the lead inspector or any member of the NRC staff that an inspection is to be conducted.</w:t>
      </w:r>
      <w:r w:rsidR="00211F5D" w:rsidRPr="00204F0D">
        <w:rPr>
          <w:rFonts w:ascii="Arial" w:hAnsi="Arial" w:cs="Arial"/>
          <w:sz w:val="22"/>
          <w:szCs w:val="22"/>
        </w:rPr>
        <w:t xml:space="preserve"> </w:t>
      </w:r>
      <w:r w:rsidR="007505E4" w:rsidRPr="00204F0D">
        <w:rPr>
          <w:rFonts w:ascii="Arial" w:hAnsi="Arial" w:cs="Arial"/>
          <w:sz w:val="22"/>
          <w:szCs w:val="22"/>
        </w:rPr>
        <w:t xml:space="preserve"> </w:t>
      </w:r>
      <w:r w:rsidRPr="00204F0D">
        <w:rPr>
          <w:rFonts w:ascii="Arial" w:hAnsi="Arial" w:cs="Arial"/>
          <w:sz w:val="22"/>
          <w:szCs w:val="22"/>
        </w:rPr>
        <w:t xml:space="preserve">The announcement may be made by a </w:t>
      </w:r>
      <w:ins w:id="12" w:author="sxc3" w:date="2013-07-10T09:25:00Z">
        <w:r w:rsidRPr="00204F0D">
          <w:rPr>
            <w:rFonts w:ascii="Arial" w:hAnsi="Arial" w:cs="Arial"/>
            <w:sz w:val="22"/>
            <w:szCs w:val="22"/>
          </w:rPr>
          <w:t>telephone call</w:t>
        </w:r>
        <w:r w:rsidR="007505E4" w:rsidRPr="00204F0D">
          <w:rPr>
            <w:rFonts w:ascii="Arial" w:hAnsi="Arial" w:cs="Arial"/>
            <w:sz w:val="22"/>
            <w:szCs w:val="22"/>
          </w:rPr>
          <w:t xml:space="preserve"> followed by </w:t>
        </w:r>
      </w:ins>
      <w:r w:rsidR="007505E4" w:rsidRPr="00204F0D">
        <w:rPr>
          <w:rFonts w:ascii="Arial" w:hAnsi="Arial" w:cs="Arial"/>
          <w:sz w:val="22"/>
          <w:szCs w:val="22"/>
        </w:rPr>
        <w:t>written communication</w:t>
      </w:r>
      <w:r w:rsidRPr="00204F0D">
        <w:rPr>
          <w:rFonts w:ascii="Arial" w:hAnsi="Arial" w:cs="Arial"/>
          <w:sz w:val="22"/>
          <w:szCs w:val="22"/>
        </w:rPr>
        <w:t xml:space="preserve"> informing any member of the</w:t>
      </w:r>
      <w:r w:rsidR="007505E4" w:rsidRPr="00204F0D">
        <w:rPr>
          <w:rFonts w:ascii="Arial" w:hAnsi="Arial" w:cs="Arial"/>
          <w:sz w:val="22"/>
          <w:szCs w:val="22"/>
        </w:rPr>
        <w:t xml:space="preserve"> </w:t>
      </w:r>
      <w:r w:rsidR="005C7204" w:rsidRPr="00204F0D">
        <w:rPr>
          <w:rFonts w:ascii="Arial" w:hAnsi="Arial" w:cs="Arial"/>
          <w:sz w:val="22"/>
          <w:szCs w:val="22"/>
        </w:rPr>
        <w:t>vendor</w:t>
      </w:r>
      <w:r w:rsidRPr="00204F0D">
        <w:rPr>
          <w:rFonts w:ascii="Arial" w:hAnsi="Arial" w:cs="Arial"/>
          <w:sz w:val="22"/>
          <w:szCs w:val="22"/>
        </w:rPr>
        <w:t xml:space="preserve"> organization that an inspection may or will take place at a specific time or date.</w:t>
      </w:r>
    </w:p>
    <w:p w:rsidR="007662B1" w:rsidRPr="00204F0D" w:rsidRDefault="007662B1"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EC5" w:rsidRPr="00204F0D" w:rsidRDefault="00613EC5" w:rsidP="00ED632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 w:author="mgv" w:date="2013-08-28T15:27:00Z"/>
          <w:rFonts w:ascii="Arial" w:hAnsi="Arial" w:cs="Arial"/>
          <w:sz w:val="22"/>
          <w:szCs w:val="22"/>
        </w:rPr>
      </w:pPr>
      <w:ins w:id="14" w:author="mgv" w:date="2013-08-28T15:27:00Z">
        <w:r w:rsidRPr="00204F0D">
          <w:rPr>
            <w:rFonts w:ascii="Arial" w:hAnsi="Arial" w:cs="Arial"/>
            <w:sz w:val="22"/>
            <w:szCs w:val="22"/>
            <w:u w:val="single"/>
          </w:rPr>
          <w:t>03.03</w:t>
        </w:r>
        <w:r w:rsidRPr="00204F0D">
          <w:rPr>
            <w:rFonts w:ascii="Arial" w:hAnsi="Arial" w:cs="Arial"/>
            <w:sz w:val="22"/>
            <w:szCs w:val="22"/>
            <w:u w:val="single"/>
          </w:rPr>
          <w:tab/>
          <w:t>Apparent violation</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15" w:author="mgv" w:date="2013-08-28T15:27:00Z">
        <w:r w:rsidRPr="00204F0D">
          <w:rPr>
            <w:rFonts w:ascii="Arial" w:hAnsi="Arial" w:cs="Arial"/>
            <w:sz w:val="22"/>
            <w:szCs w:val="22"/>
          </w:rPr>
          <w:t>A situation or circumstance that does not appear to meet NRC requirements and for which the NRC staff has not made a final enforcement determination.</w:t>
        </w:r>
        <w:proofErr w:type="gramEnd"/>
      </w:ins>
    </w:p>
    <w:p w:rsidR="00613EC5" w:rsidRPr="00204F0D" w:rsidRDefault="00613EC5" w:rsidP="00ED63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 w:author="mgv" w:date="2013-08-28T15:27:00Z"/>
          <w:rFonts w:ascii="Arial" w:hAnsi="Arial" w:cs="Arial"/>
          <w:sz w:val="22"/>
          <w:szCs w:val="22"/>
        </w:rPr>
      </w:pPr>
    </w:p>
    <w:p w:rsidR="00613EC5" w:rsidRPr="00204F0D" w:rsidRDefault="00613EC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 w:author="mgv" w:date="2013-08-28T15:27:00Z"/>
          <w:rFonts w:ascii="Arial" w:hAnsi="Arial" w:cs="Arial"/>
          <w:sz w:val="22"/>
          <w:szCs w:val="22"/>
        </w:rPr>
      </w:pPr>
      <w:ins w:id="18" w:author="mgv" w:date="2013-08-28T15:28:00Z">
        <w:r w:rsidRPr="00204F0D">
          <w:rPr>
            <w:rFonts w:ascii="Arial" w:hAnsi="Arial" w:cs="Arial"/>
            <w:sz w:val="22"/>
            <w:szCs w:val="22"/>
            <w:u w:val="single"/>
          </w:rPr>
          <w:t>03.04</w:t>
        </w:r>
        <w:r w:rsidRPr="00204F0D">
          <w:rPr>
            <w:rFonts w:ascii="Arial" w:hAnsi="Arial" w:cs="Arial"/>
            <w:sz w:val="22"/>
            <w:szCs w:val="22"/>
            <w:u w:val="single"/>
          </w:rPr>
          <w:tab/>
        </w:r>
      </w:ins>
      <w:ins w:id="19" w:author="mgv" w:date="2013-08-28T15:27:00Z">
        <w:r w:rsidRPr="00204F0D">
          <w:rPr>
            <w:rFonts w:ascii="Arial" w:hAnsi="Arial" w:cs="Arial"/>
            <w:sz w:val="22"/>
            <w:szCs w:val="22"/>
            <w:u w:val="single"/>
          </w:rPr>
          <w:t>Applicant</w:t>
        </w:r>
        <w:r w:rsidRPr="00204F0D">
          <w:rPr>
            <w:rFonts w:ascii="Arial" w:hAnsi="Arial" w:cs="Arial"/>
            <w:sz w:val="22"/>
            <w:szCs w:val="22"/>
          </w:rPr>
          <w:t>. A person or entity applying for an early site permit, standard design certification, standard design approval, construction permit, combined license or manufacturing license subject to the requirements of 10 CFR Part 50 or Part 52.</w:t>
        </w:r>
      </w:ins>
    </w:p>
    <w:p w:rsidR="00613EC5" w:rsidRPr="00204F0D" w:rsidRDefault="00613EC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03.0</w:t>
      </w:r>
      <w:ins w:id="20" w:author="mgv" w:date="2013-08-28T15:28:00Z">
        <w:r w:rsidR="00613EC5" w:rsidRPr="00204F0D">
          <w:rPr>
            <w:rFonts w:ascii="Arial" w:hAnsi="Arial" w:cs="Arial"/>
            <w:sz w:val="22"/>
            <w:szCs w:val="22"/>
          </w:rPr>
          <w:t>5</w:t>
        </w:r>
      </w:ins>
      <w:r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Basic Component</w:t>
      </w:r>
      <w:r w:rsidR="00204F0D">
        <w:rPr>
          <w:rFonts w:ascii="Arial" w:hAnsi="Arial" w:cs="Arial"/>
          <w:sz w:val="22"/>
          <w:szCs w:val="22"/>
        </w:rPr>
        <w:t>.</w:t>
      </w:r>
      <w:r w:rsidR="009D45B7" w:rsidRPr="00204F0D">
        <w:rPr>
          <w:rFonts w:ascii="Arial" w:hAnsi="Arial" w:cs="Arial"/>
          <w:sz w:val="22"/>
          <w:szCs w:val="22"/>
        </w:rPr>
        <w:t xml:space="preserve"> </w:t>
      </w:r>
      <w:r w:rsidR="00722992">
        <w:rPr>
          <w:rFonts w:ascii="Arial" w:hAnsi="Arial" w:cs="Arial"/>
          <w:sz w:val="22"/>
          <w:szCs w:val="22"/>
        </w:rPr>
        <w:t xml:space="preserve"> </w:t>
      </w:r>
      <w:ins w:id="21" w:author="mgv" w:date="2013-08-23T14:11:00Z">
        <w:r w:rsidR="00613EC5" w:rsidRPr="00204F0D">
          <w:rPr>
            <w:rFonts w:ascii="Arial" w:hAnsi="Arial" w:cs="Arial"/>
            <w:sz w:val="22"/>
            <w:szCs w:val="22"/>
          </w:rPr>
          <w:t xml:space="preserve">See </w:t>
        </w:r>
      </w:ins>
      <w:ins w:id="22" w:author="mgv" w:date="2013-08-28T15:31:00Z">
        <w:r w:rsidR="00613EC5" w:rsidRPr="00204F0D">
          <w:rPr>
            <w:rFonts w:ascii="Arial" w:hAnsi="Arial" w:cs="Arial"/>
            <w:sz w:val="22"/>
            <w:szCs w:val="22"/>
          </w:rPr>
          <w:t>D</w:t>
        </w:r>
      </w:ins>
      <w:ins w:id="23" w:author="mgv" w:date="2013-08-23T14:11:00Z">
        <w:r w:rsidR="00771D06" w:rsidRPr="00204F0D">
          <w:rPr>
            <w:rFonts w:ascii="Arial" w:hAnsi="Arial" w:cs="Arial"/>
            <w:sz w:val="22"/>
            <w:szCs w:val="22"/>
          </w:rPr>
          <w:t xml:space="preserve">efinition in 10 CFR </w:t>
        </w:r>
        <w:proofErr w:type="gramStart"/>
        <w:r w:rsidR="00771D06" w:rsidRPr="00204F0D">
          <w:rPr>
            <w:rFonts w:ascii="Arial" w:hAnsi="Arial" w:cs="Arial"/>
            <w:sz w:val="22"/>
            <w:szCs w:val="22"/>
          </w:rPr>
          <w:t>Part</w:t>
        </w:r>
        <w:proofErr w:type="gramEnd"/>
        <w:r w:rsidR="00771D06" w:rsidRPr="00204F0D">
          <w:rPr>
            <w:rFonts w:ascii="Arial" w:hAnsi="Arial" w:cs="Arial"/>
            <w:sz w:val="22"/>
            <w:szCs w:val="22"/>
          </w:rPr>
          <w:t xml:space="preserve"> 21</w:t>
        </w:r>
      </w:ins>
      <w:ins w:id="24" w:author="mgv" w:date="2013-08-28T15:28:00Z">
        <w:r w:rsidR="00613EC5" w:rsidRPr="00204F0D">
          <w:rPr>
            <w:rFonts w:ascii="Arial" w:hAnsi="Arial" w:cs="Arial"/>
            <w:sz w:val="22"/>
            <w:szCs w:val="22"/>
          </w:rPr>
          <w:t>.</w:t>
        </w:r>
      </w:ins>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 w:author="mgv" w:date="2013-08-28T15:30:00Z"/>
          <w:rFonts w:ascii="Arial" w:hAnsi="Arial" w:cs="Arial"/>
          <w:sz w:val="22"/>
          <w:szCs w:val="22"/>
        </w:rPr>
      </w:pPr>
      <w:ins w:id="26" w:author="mgv" w:date="2013-08-28T15:30:00Z">
        <w:r w:rsidRPr="00204F0D">
          <w:rPr>
            <w:rFonts w:ascii="Arial" w:hAnsi="Arial" w:cs="Arial"/>
            <w:sz w:val="22"/>
            <w:szCs w:val="22"/>
            <w:u w:val="single"/>
          </w:rPr>
          <w:t>03.06</w:t>
        </w:r>
        <w:r w:rsidRPr="00204F0D">
          <w:rPr>
            <w:rFonts w:ascii="Arial" w:hAnsi="Arial" w:cs="Arial"/>
            <w:sz w:val="22"/>
            <w:szCs w:val="22"/>
            <w:u w:val="single"/>
          </w:rPr>
          <w:tab/>
          <w:t>Combined license (COL).</w:t>
        </w:r>
      </w:ins>
      <w:r w:rsidR="00722992">
        <w:rPr>
          <w:rFonts w:ascii="Arial" w:hAnsi="Arial" w:cs="Arial"/>
          <w:sz w:val="22"/>
          <w:szCs w:val="22"/>
          <w:u w:val="single"/>
        </w:rPr>
        <w:t xml:space="preserve"> </w:t>
      </w:r>
      <w:ins w:id="27" w:author="mgv" w:date="2013-08-28T15:30:00Z">
        <w:r w:rsidRPr="00204F0D">
          <w:rPr>
            <w:rFonts w:ascii="Arial" w:hAnsi="Arial" w:cs="Arial"/>
            <w:sz w:val="22"/>
            <w:szCs w:val="22"/>
          </w:rPr>
          <w:t xml:space="preserve"> A combined construction permit and operating license with conditions for a nuclear power facility issued under subpart C of Part 52</w:t>
        </w:r>
      </w:ins>
      <w:ins w:id="28" w:author="sxc3" w:date="2013-09-16T09:53:00Z">
        <w:r w:rsidR="00261762">
          <w:rPr>
            <w:rFonts w:ascii="Arial" w:hAnsi="Arial" w:cs="Arial"/>
            <w:sz w:val="22"/>
            <w:szCs w:val="22"/>
          </w:rPr>
          <w:t>.</w:t>
        </w:r>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 w:author="mgv" w:date="2013-08-28T15:30:00Z"/>
          <w:rFonts w:ascii="Arial" w:hAnsi="Arial" w:cs="Arial"/>
          <w:sz w:val="22"/>
          <w:szCs w:val="22"/>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 w:author="mgv" w:date="2013-08-28T15:30:00Z"/>
          <w:rFonts w:ascii="Arial" w:hAnsi="Arial" w:cs="Arial"/>
          <w:sz w:val="22"/>
          <w:szCs w:val="22"/>
        </w:rPr>
      </w:pPr>
      <w:ins w:id="31" w:author="mgv" w:date="2013-08-28T15:30:00Z">
        <w:r w:rsidRPr="00204F0D">
          <w:rPr>
            <w:rFonts w:ascii="Arial" w:hAnsi="Arial" w:cs="Arial"/>
            <w:sz w:val="22"/>
            <w:szCs w:val="22"/>
            <w:u w:val="single"/>
          </w:rPr>
          <w:t>03.07</w:t>
        </w:r>
        <w:r w:rsidRPr="00204F0D">
          <w:rPr>
            <w:rFonts w:ascii="Arial" w:hAnsi="Arial" w:cs="Arial"/>
            <w:sz w:val="22"/>
            <w:szCs w:val="22"/>
            <w:u w:val="single"/>
          </w:rPr>
          <w:tab/>
          <w:t>Conclusion</w:t>
        </w:r>
        <w:r w:rsidRPr="00204F0D">
          <w:rPr>
            <w:rFonts w:ascii="Arial" w:hAnsi="Arial" w:cs="Arial"/>
            <w:sz w:val="22"/>
            <w:szCs w:val="22"/>
          </w:rPr>
          <w:t>.</w:t>
        </w:r>
      </w:ins>
      <w:r w:rsidR="00722992">
        <w:rPr>
          <w:rFonts w:ascii="Arial" w:hAnsi="Arial" w:cs="Arial"/>
          <w:sz w:val="22"/>
          <w:szCs w:val="22"/>
        </w:rPr>
        <w:t xml:space="preserve"> </w:t>
      </w:r>
      <w:ins w:id="32" w:author="mgv" w:date="2013-08-28T15:30:00Z">
        <w:r w:rsidRPr="00204F0D">
          <w:rPr>
            <w:rFonts w:ascii="Arial" w:hAnsi="Arial" w:cs="Arial"/>
            <w:sz w:val="22"/>
            <w:szCs w:val="22"/>
          </w:rPr>
          <w:t xml:space="preserve"> As used in this chapter, an assessment of a vendor program or process based on observations or findings.</w:t>
        </w:r>
      </w:ins>
    </w:p>
    <w:p w:rsidR="00613EC5" w:rsidRPr="00204F0D" w:rsidRDefault="00613EC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 w:author="mgv" w:date="2013-08-28T15:30:00Z"/>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03.0</w:t>
      </w:r>
      <w:ins w:id="34" w:author="mgv" w:date="2013-08-28T15:30:00Z">
        <w:r w:rsidR="00613EC5" w:rsidRPr="00204F0D">
          <w:rPr>
            <w:rFonts w:ascii="Arial" w:hAnsi="Arial" w:cs="Arial"/>
            <w:sz w:val="22"/>
            <w:szCs w:val="22"/>
          </w:rPr>
          <w:t>8</w:t>
        </w:r>
      </w:ins>
      <w:r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Counterfeit or Fraudulently Marketed Items</w:t>
      </w:r>
      <w:r w:rsidRPr="00204F0D">
        <w:rPr>
          <w:rFonts w:ascii="Arial" w:hAnsi="Arial" w:cs="Arial"/>
          <w:sz w:val="22"/>
          <w:szCs w:val="22"/>
        </w:rPr>
        <w:t xml:space="preserve">. </w:t>
      </w:r>
      <w:r w:rsidR="00722992">
        <w:rPr>
          <w:rFonts w:ascii="Arial" w:hAnsi="Arial" w:cs="Arial"/>
          <w:sz w:val="22"/>
          <w:szCs w:val="22"/>
        </w:rPr>
        <w:t xml:space="preserve"> </w:t>
      </w:r>
      <w:proofErr w:type="gramStart"/>
      <w:r w:rsidRPr="00204F0D">
        <w:rPr>
          <w:rFonts w:ascii="Arial" w:hAnsi="Arial" w:cs="Arial"/>
          <w:sz w:val="22"/>
          <w:szCs w:val="22"/>
        </w:rPr>
        <w:t>Items that are deliberately manufactured or altered in such a way as to misrepresent the actual quality of the item with intent to defraud or deceive the purchaser.</w:t>
      </w:r>
      <w:proofErr w:type="gramEnd"/>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 w:author="mgv" w:date="2013-08-28T15:31:00Z"/>
          <w:rFonts w:ascii="Arial" w:hAnsi="Arial" w:cs="Arial"/>
          <w:sz w:val="22"/>
          <w:szCs w:val="22"/>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 w:author="mgv" w:date="2013-08-28T15:31:00Z"/>
          <w:rFonts w:ascii="Arial" w:hAnsi="Arial" w:cs="Arial"/>
          <w:sz w:val="22"/>
          <w:szCs w:val="22"/>
        </w:rPr>
      </w:pPr>
      <w:ins w:id="37" w:author="mgv" w:date="2013-08-28T15:31:00Z">
        <w:r w:rsidRPr="00204F0D">
          <w:rPr>
            <w:rFonts w:ascii="Arial" w:hAnsi="Arial" w:cs="Arial"/>
            <w:sz w:val="22"/>
            <w:szCs w:val="22"/>
            <w:u w:val="single"/>
          </w:rPr>
          <w:t>03.09</w:t>
        </w:r>
        <w:r w:rsidRPr="00204F0D">
          <w:rPr>
            <w:rFonts w:ascii="Arial" w:hAnsi="Arial" w:cs="Arial"/>
            <w:sz w:val="22"/>
            <w:szCs w:val="22"/>
            <w:u w:val="single"/>
          </w:rPr>
          <w:tab/>
          <w:t>Defect</w:t>
        </w:r>
        <w:r w:rsidRPr="00204F0D">
          <w:rPr>
            <w:rFonts w:ascii="Arial" w:hAnsi="Arial" w:cs="Arial"/>
            <w:sz w:val="22"/>
            <w:szCs w:val="22"/>
          </w:rPr>
          <w:t xml:space="preserve">. </w:t>
        </w:r>
      </w:ins>
      <w:r w:rsidR="00722992">
        <w:rPr>
          <w:rFonts w:ascii="Arial" w:hAnsi="Arial" w:cs="Arial"/>
          <w:sz w:val="22"/>
          <w:szCs w:val="22"/>
        </w:rPr>
        <w:t xml:space="preserve"> </w:t>
      </w:r>
      <w:ins w:id="38" w:author="mgv" w:date="2013-08-28T15:31:00Z">
        <w:r w:rsidRPr="00204F0D">
          <w:rPr>
            <w:rFonts w:ascii="Arial" w:hAnsi="Arial" w:cs="Arial"/>
            <w:sz w:val="22"/>
            <w:szCs w:val="22"/>
          </w:rPr>
          <w:t xml:space="preserve">See Definition in 10 CFR </w:t>
        </w:r>
        <w:proofErr w:type="gramStart"/>
        <w:r w:rsidRPr="00204F0D">
          <w:rPr>
            <w:rFonts w:ascii="Arial" w:hAnsi="Arial" w:cs="Arial"/>
            <w:sz w:val="22"/>
            <w:szCs w:val="22"/>
          </w:rPr>
          <w:t>Part</w:t>
        </w:r>
        <w:proofErr w:type="gramEnd"/>
        <w:r w:rsidRPr="00204F0D">
          <w:rPr>
            <w:rFonts w:ascii="Arial" w:hAnsi="Arial" w:cs="Arial"/>
            <w:sz w:val="22"/>
            <w:szCs w:val="22"/>
          </w:rPr>
          <w:t xml:space="preserve"> 21.</w:t>
        </w:r>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9" w:author="mgv" w:date="2013-08-28T15:31:00Z"/>
          <w:rFonts w:ascii="Arial" w:hAnsi="Arial" w:cs="Arial"/>
          <w:sz w:val="22"/>
          <w:szCs w:val="22"/>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 w:author="mgv" w:date="2013-08-28T15:31:00Z"/>
          <w:rFonts w:ascii="Arial" w:hAnsi="Arial" w:cs="Arial"/>
          <w:sz w:val="22"/>
          <w:szCs w:val="22"/>
        </w:rPr>
      </w:pPr>
      <w:ins w:id="41" w:author="mgv" w:date="2013-08-28T15:31:00Z">
        <w:r w:rsidRPr="00204F0D">
          <w:rPr>
            <w:rFonts w:ascii="Arial" w:hAnsi="Arial" w:cs="Arial"/>
            <w:sz w:val="22"/>
            <w:szCs w:val="22"/>
            <w:u w:val="single"/>
          </w:rPr>
          <w:t>03.10</w:t>
        </w:r>
        <w:r w:rsidRPr="00204F0D">
          <w:rPr>
            <w:rFonts w:ascii="Arial" w:hAnsi="Arial" w:cs="Arial"/>
            <w:sz w:val="22"/>
            <w:szCs w:val="22"/>
            <w:u w:val="single"/>
          </w:rPr>
          <w:tab/>
          <w:t>Deviation</w:t>
        </w:r>
        <w:r w:rsidRPr="00204F0D">
          <w:rPr>
            <w:rFonts w:ascii="Arial" w:hAnsi="Arial" w:cs="Arial"/>
            <w:sz w:val="22"/>
            <w:szCs w:val="22"/>
          </w:rPr>
          <w:t xml:space="preserve">. </w:t>
        </w:r>
      </w:ins>
      <w:r w:rsidR="00722992">
        <w:rPr>
          <w:rFonts w:ascii="Arial" w:hAnsi="Arial" w:cs="Arial"/>
          <w:sz w:val="22"/>
          <w:szCs w:val="22"/>
        </w:rPr>
        <w:t xml:space="preserve"> </w:t>
      </w:r>
      <w:ins w:id="42" w:author="mgv" w:date="2013-08-28T15:31:00Z">
        <w:r w:rsidRPr="00204F0D">
          <w:rPr>
            <w:rFonts w:ascii="Arial" w:hAnsi="Arial" w:cs="Arial"/>
            <w:sz w:val="22"/>
            <w:szCs w:val="22"/>
          </w:rPr>
          <w:t xml:space="preserve">See Definition in 10 CFR </w:t>
        </w:r>
        <w:proofErr w:type="gramStart"/>
        <w:r w:rsidRPr="00204F0D">
          <w:rPr>
            <w:rFonts w:ascii="Arial" w:hAnsi="Arial" w:cs="Arial"/>
            <w:sz w:val="22"/>
            <w:szCs w:val="22"/>
          </w:rPr>
          <w:t>Part</w:t>
        </w:r>
        <w:proofErr w:type="gramEnd"/>
        <w:r w:rsidRPr="00204F0D">
          <w:rPr>
            <w:rFonts w:ascii="Arial" w:hAnsi="Arial" w:cs="Arial"/>
            <w:sz w:val="22"/>
            <w:szCs w:val="22"/>
          </w:rPr>
          <w:t xml:space="preserve"> 21.</w:t>
        </w:r>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 w:author="mgv" w:date="2013-08-28T15:31:00Z"/>
          <w:rFonts w:ascii="Arial" w:hAnsi="Arial" w:cs="Arial"/>
          <w:sz w:val="22"/>
          <w:szCs w:val="22"/>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 w:author="mgv" w:date="2013-08-28T15:31:00Z"/>
          <w:rFonts w:ascii="Arial" w:hAnsi="Arial" w:cs="Arial"/>
          <w:sz w:val="22"/>
          <w:szCs w:val="22"/>
        </w:rPr>
      </w:pPr>
      <w:ins w:id="45" w:author="mgv" w:date="2013-08-28T15:31:00Z">
        <w:r w:rsidRPr="00204F0D">
          <w:rPr>
            <w:rFonts w:ascii="Arial" w:hAnsi="Arial" w:cs="Arial"/>
            <w:sz w:val="22"/>
            <w:szCs w:val="22"/>
            <w:u w:val="single"/>
          </w:rPr>
          <w:t>03.11</w:t>
        </w:r>
        <w:r w:rsidRPr="00204F0D">
          <w:rPr>
            <w:rFonts w:ascii="Arial" w:hAnsi="Arial" w:cs="Arial"/>
            <w:sz w:val="22"/>
            <w:szCs w:val="22"/>
            <w:u w:val="single"/>
          </w:rPr>
          <w:tab/>
          <w:t>Draft Inspection Report</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46" w:author="mgv" w:date="2013-08-28T15:31:00Z">
        <w:r w:rsidRPr="00204F0D">
          <w:rPr>
            <w:rFonts w:ascii="Arial" w:hAnsi="Arial" w:cs="Arial"/>
            <w:sz w:val="22"/>
            <w:szCs w:val="22"/>
          </w:rPr>
          <w:t>Any version of the inspection report before its official issuance.</w:t>
        </w:r>
        <w:proofErr w:type="gramEnd"/>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 w:author="mgv" w:date="2013-08-28T15:31:00Z"/>
          <w:rFonts w:ascii="Arial" w:hAnsi="Arial" w:cs="Arial"/>
          <w:sz w:val="22"/>
          <w:szCs w:val="22"/>
          <w:u w:val="single"/>
        </w:rPr>
      </w:pPr>
    </w:p>
    <w:p w:rsidR="00613EC5" w:rsidRPr="00204F0D" w:rsidRDefault="00613EC5" w:rsidP="00ED6321">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ins w:id="48" w:author="mgv" w:date="2013-08-28T15:31:00Z"/>
          <w:rFonts w:ascii="Arial" w:hAnsi="Arial" w:cs="Arial"/>
          <w:sz w:val="22"/>
          <w:szCs w:val="22"/>
        </w:rPr>
      </w:pPr>
      <w:ins w:id="49" w:author="mgv" w:date="2013-08-28T15:31:00Z">
        <w:r w:rsidRPr="00D90F8E">
          <w:rPr>
            <w:rFonts w:ascii="Arial" w:hAnsi="Arial" w:cs="Arial"/>
            <w:sz w:val="22"/>
            <w:szCs w:val="22"/>
            <w:u w:val="single"/>
          </w:rPr>
          <w:t>03.1</w:t>
        </w:r>
      </w:ins>
      <w:ins w:id="50" w:author="mgv" w:date="2013-08-28T15:32:00Z">
        <w:r w:rsidRPr="00D90F8E">
          <w:rPr>
            <w:rFonts w:ascii="Arial" w:hAnsi="Arial" w:cs="Arial"/>
            <w:sz w:val="22"/>
            <w:szCs w:val="22"/>
            <w:u w:val="single"/>
          </w:rPr>
          <w:t>2</w:t>
        </w:r>
      </w:ins>
      <w:ins w:id="51" w:author="mgv" w:date="2013-08-28T15:31:00Z">
        <w:r w:rsidRPr="00D90F8E">
          <w:rPr>
            <w:rFonts w:ascii="Arial" w:hAnsi="Arial" w:cs="Arial"/>
            <w:sz w:val="22"/>
            <w:szCs w:val="22"/>
            <w:u w:val="single"/>
          </w:rPr>
          <w:tab/>
          <w:t>Escalated</w:t>
        </w:r>
        <w:r w:rsidRPr="00204F0D">
          <w:rPr>
            <w:rFonts w:ascii="Arial" w:hAnsi="Arial" w:cs="Arial"/>
            <w:sz w:val="22"/>
            <w:szCs w:val="22"/>
            <w:u w:val="single"/>
          </w:rPr>
          <w:t xml:space="preserve"> Enforcement Action</w:t>
        </w:r>
        <w:r w:rsidRPr="00204F0D">
          <w:rPr>
            <w:rFonts w:ascii="Arial" w:hAnsi="Arial" w:cs="Arial"/>
            <w:sz w:val="22"/>
            <w:szCs w:val="22"/>
          </w:rPr>
          <w:t xml:space="preserve">. </w:t>
        </w:r>
      </w:ins>
      <w:r w:rsidR="00722992">
        <w:rPr>
          <w:rFonts w:ascii="Arial" w:hAnsi="Arial" w:cs="Arial"/>
          <w:sz w:val="22"/>
          <w:szCs w:val="22"/>
        </w:rPr>
        <w:t xml:space="preserve"> </w:t>
      </w:r>
      <w:ins w:id="52" w:author="mgv" w:date="2013-08-28T15:31:00Z">
        <w:r w:rsidRPr="00204F0D">
          <w:rPr>
            <w:rFonts w:ascii="Arial" w:hAnsi="Arial" w:cs="Arial"/>
            <w:sz w:val="22"/>
            <w:szCs w:val="22"/>
          </w:rPr>
          <w:t>A Notice of Violation for any Severity Level I, II, or III violation (or problem), or a civil penalty or order based on a violation.</w:t>
        </w:r>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 w:author="mgv" w:date="2013-08-28T15:31:00Z"/>
          <w:rFonts w:ascii="Arial" w:hAnsi="Arial" w:cs="Arial"/>
          <w:sz w:val="22"/>
          <w:szCs w:val="22"/>
          <w:u w:val="single"/>
        </w:rPr>
      </w:pPr>
    </w:p>
    <w:p w:rsidR="00613EC5" w:rsidRPr="00204F0D" w:rsidRDefault="00613EC5" w:rsidP="00ED6321">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ins w:id="54" w:author="mgv" w:date="2013-08-28T15:31:00Z"/>
          <w:rFonts w:ascii="Arial" w:hAnsi="Arial" w:cs="Arial"/>
          <w:sz w:val="22"/>
          <w:szCs w:val="22"/>
        </w:rPr>
      </w:pPr>
      <w:ins w:id="55" w:author="mgv" w:date="2013-08-28T15:31:00Z">
        <w:r w:rsidRPr="00D90F8E">
          <w:rPr>
            <w:rFonts w:ascii="Arial" w:hAnsi="Arial" w:cs="Arial"/>
            <w:sz w:val="22"/>
            <w:szCs w:val="22"/>
            <w:u w:val="single"/>
          </w:rPr>
          <w:t>03.1</w:t>
        </w:r>
      </w:ins>
      <w:ins w:id="56" w:author="mgv" w:date="2013-08-28T15:32:00Z">
        <w:r w:rsidRPr="00D90F8E">
          <w:rPr>
            <w:rFonts w:ascii="Arial" w:hAnsi="Arial" w:cs="Arial"/>
            <w:sz w:val="22"/>
            <w:szCs w:val="22"/>
            <w:u w:val="single"/>
          </w:rPr>
          <w:t>3</w:t>
        </w:r>
      </w:ins>
      <w:ins w:id="57" w:author="mgv" w:date="2013-08-28T15:31:00Z">
        <w:r w:rsidRPr="00D90F8E">
          <w:rPr>
            <w:rFonts w:ascii="Arial" w:hAnsi="Arial" w:cs="Arial"/>
            <w:sz w:val="22"/>
            <w:szCs w:val="22"/>
            <w:u w:val="single"/>
          </w:rPr>
          <w:tab/>
          <w:t>Finding</w:t>
        </w:r>
        <w:r w:rsidRPr="00204F0D">
          <w:rPr>
            <w:rFonts w:ascii="Arial" w:hAnsi="Arial" w:cs="Arial"/>
            <w:sz w:val="22"/>
            <w:szCs w:val="22"/>
          </w:rPr>
          <w:t xml:space="preserve">. </w:t>
        </w:r>
      </w:ins>
      <w:r w:rsidR="00722992">
        <w:rPr>
          <w:rFonts w:ascii="Arial" w:hAnsi="Arial" w:cs="Arial"/>
          <w:sz w:val="22"/>
          <w:szCs w:val="22"/>
        </w:rPr>
        <w:t xml:space="preserve"> </w:t>
      </w:r>
      <w:ins w:id="58" w:author="mgv" w:date="2013-08-28T15:31:00Z">
        <w:r w:rsidRPr="00204F0D">
          <w:rPr>
            <w:rFonts w:ascii="Arial" w:hAnsi="Arial" w:cs="Arial"/>
            <w:sz w:val="22"/>
            <w:szCs w:val="22"/>
          </w:rPr>
          <w:t>As used in this chapter, an observation of a vendor not meeting a requirement that has been described with objective evidence and assessed for significance.</w:t>
        </w:r>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9" w:author="mgv" w:date="2013-08-28T15:31:00Z"/>
          <w:rFonts w:ascii="Arial" w:hAnsi="Arial" w:cs="Arial"/>
          <w:sz w:val="22"/>
          <w:szCs w:val="22"/>
          <w:u w:val="single"/>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 w:author="mgv" w:date="2013-08-28T15:31:00Z"/>
          <w:rFonts w:ascii="Arial" w:hAnsi="Arial" w:cs="Arial"/>
          <w:sz w:val="22"/>
          <w:szCs w:val="22"/>
        </w:rPr>
      </w:pPr>
      <w:ins w:id="61" w:author="mgv" w:date="2013-08-28T15:32:00Z">
        <w:r w:rsidRPr="00204F0D">
          <w:rPr>
            <w:rFonts w:ascii="Arial" w:hAnsi="Arial" w:cs="Arial"/>
            <w:sz w:val="22"/>
            <w:szCs w:val="22"/>
            <w:u w:val="single"/>
          </w:rPr>
          <w:t>03.14</w:t>
        </w:r>
        <w:r w:rsidRPr="00204F0D">
          <w:rPr>
            <w:rFonts w:ascii="Arial" w:hAnsi="Arial" w:cs="Arial"/>
            <w:sz w:val="22"/>
            <w:szCs w:val="22"/>
            <w:u w:val="single"/>
          </w:rPr>
          <w:tab/>
        </w:r>
      </w:ins>
      <w:ins w:id="62" w:author="mgv" w:date="2013-08-28T15:31:00Z">
        <w:r w:rsidRPr="00204F0D">
          <w:rPr>
            <w:rFonts w:ascii="Arial" w:hAnsi="Arial" w:cs="Arial"/>
            <w:sz w:val="22"/>
            <w:szCs w:val="22"/>
            <w:u w:val="single"/>
          </w:rPr>
          <w:t>Inspection</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63" w:author="mgv" w:date="2013-08-28T15:31:00Z">
        <w:r w:rsidRPr="00204F0D">
          <w:rPr>
            <w:rFonts w:ascii="Arial" w:hAnsi="Arial" w:cs="Arial"/>
            <w:sz w:val="22"/>
            <w:szCs w:val="22"/>
          </w:rPr>
          <w:t>The examination and assessment of any vendor activity to determine its effectiveness, to ensure safety, and/or to determine compliance.</w:t>
        </w:r>
        <w:proofErr w:type="gramEnd"/>
        <w:r w:rsidRPr="00204F0D">
          <w:rPr>
            <w:rFonts w:ascii="Arial" w:hAnsi="Arial" w:cs="Arial"/>
            <w:sz w:val="22"/>
            <w:szCs w:val="22"/>
          </w:rPr>
          <w:t xml:space="preserve"> </w:t>
        </w:r>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 w:author="mgv" w:date="2013-08-28T15:31:00Z"/>
          <w:rFonts w:ascii="Arial" w:hAnsi="Arial" w:cs="Arial"/>
          <w:sz w:val="22"/>
          <w:szCs w:val="22"/>
          <w:u w:val="single"/>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 w:author="mgv" w:date="2013-08-28T15:31:00Z"/>
          <w:rFonts w:ascii="Arial" w:hAnsi="Arial" w:cs="Arial"/>
          <w:sz w:val="22"/>
          <w:szCs w:val="22"/>
        </w:rPr>
      </w:pPr>
      <w:ins w:id="66" w:author="mgv" w:date="2013-08-28T15:32:00Z">
        <w:r w:rsidRPr="00204F0D">
          <w:rPr>
            <w:rFonts w:ascii="Arial" w:hAnsi="Arial" w:cs="Arial"/>
            <w:sz w:val="22"/>
            <w:szCs w:val="22"/>
            <w:u w:val="single"/>
          </w:rPr>
          <w:t>03.15</w:t>
        </w:r>
        <w:r w:rsidRPr="00204F0D">
          <w:rPr>
            <w:rFonts w:ascii="Arial" w:hAnsi="Arial" w:cs="Arial"/>
            <w:sz w:val="22"/>
            <w:szCs w:val="22"/>
            <w:u w:val="single"/>
          </w:rPr>
          <w:tab/>
        </w:r>
      </w:ins>
      <w:ins w:id="67" w:author="mgv" w:date="2013-08-28T15:31:00Z">
        <w:r w:rsidRPr="00204F0D">
          <w:rPr>
            <w:rFonts w:ascii="Arial" w:hAnsi="Arial" w:cs="Arial"/>
            <w:sz w:val="22"/>
            <w:szCs w:val="22"/>
            <w:u w:val="single"/>
          </w:rPr>
          <w:t>Inspection Document</w:t>
        </w:r>
        <w:r w:rsidRPr="00204F0D">
          <w:rPr>
            <w:rFonts w:ascii="Arial" w:hAnsi="Arial" w:cs="Arial"/>
            <w:sz w:val="22"/>
            <w:szCs w:val="22"/>
          </w:rPr>
          <w:t xml:space="preserve">. </w:t>
        </w:r>
      </w:ins>
      <w:r w:rsidR="00722992">
        <w:rPr>
          <w:rFonts w:ascii="Arial" w:hAnsi="Arial" w:cs="Arial"/>
          <w:sz w:val="22"/>
          <w:szCs w:val="22"/>
        </w:rPr>
        <w:t xml:space="preserve"> </w:t>
      </w:r>
      <w:ins w:id="68" w:author="mgv" w:date="2013-08-28T15:31:00Z">
        <w:r w:rsidRPr="00204F0D">
          <w:rPr>
            <w:rFonts w:ascii="Arial" w:hAnsi="Arial" w:cs="Arial"/>
            <w:sz w:val="22"/>
            <w:szCs w:val="22"/>
          </w:rPr>
          <w:t>Any material obtained or developed during an inspection that is considered to be an NRC record (see below).</w:t>
        </w:r>
      </w:ins>
    </w:p>
    <w:p w:rsidR="00613EC5" w:rsidRPr="00204F0D" w:rsidRDefault="00613EC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2365"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2365" w:rsidSect="00B12365">
          <w:pgSz w:w="12240" w:h="15840"/>
          <w:pgMar w:top="1440" w:right="1440" w:bottom="1440" w:left="1440" w:header="1440" w:footer="1440" w:gutter="0"/>
          <w:cols w:space="720"/>
          <w:noEndnote/>
          <w:docGrid w:linePitch="326"/>
        </w:sectPr>
      </w:pPr>
      <w:r w:rsidRPr="00204F0D">
        <w:rPr>
          <w:rFonts w:ascii="Arial" w:hAnsi="Arial" w:cs="Arial"/>
          <w:sz w:val="22"/>
          <w:szCs w:val="22"/>
        </w:rPr>
        <w:t>03.</w:t>
      </w:r>
      <w:ins w:id="69" w:author="mgv" w:date="2013-08-28T15:33:00Z">
        <w:r w:rsidR="00613EC5" w:rsidRPr="00204F0D">
          <w:rPr>
            <w:rFonts w:ascii="Arial" w:hAnsi="Arial" w:cs="Arial"/>
            <w:sz w:val="22"/>
            <w:szCs w:val="22"/>
          </w:rPr>
          <w:t>16</w:t>
        </w:r>
      </w:ins>
      <w:r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Inspections,</w:t>
      </w:r>
      <w:r w:rsidR="008E6C8C" w:rsidRPr="00204F0D">
        <w:rPr>
          <w:rFonts w:ascii="Arial" w:hAnsi="Arial" w:cs="Arial"/>
          <w:sz w:val="22"/>
          <w:szCs w:val="22"/>
          <w:u w:val="single"/>
        </w:rPr>
        <w:t xml:space="preserve"> </w:t>
      </w:r>
      <w:r w:rsidRPr="00204F0D">
        <w:rPr>
          <w:rFonts w:ascii="Arial" w:hAnsi="Arial" w:cs="Arial"/>
          <w:sz w:val="22"/>
          <w:szCs w:val="22"/>
          <w:u w:val="single"/>
        </w:rPr>
        <w:t>Tests, Analyses, and Acceptance Criteria (ITAAC)</w:t>
      </w:r>
      <w:r w:rsidRPr="00204F0D">
        <w:rPr>
          <w:rFonts w:ascii="Arial" w:hAnsi="Arial" w:cs="Arial"/>
          <w:sz w:val="22"/>
          <w:szCs w:val="22"/>
        </w:rPr>
        <w:t>.</w:t>
      </w:r>
      <w:r w:rsidR="008E6C8C" w:rsidRPr="00204F0D">
        <w:rPr>
          <w:rFonts w:ascii="Arial" w:hAnsi="Arial" w:cs="Arial"/>
          <w:sz w:val="22"/>
          <w:szCs w:val="22"/>
        </w:rPr>
        <w:t xml:space="preserve"> </w:t>
      </w:r>
      <w:r w:rsidR="00722992">
        <w:rPr>
          <w:rFonts w:ascii="Arial" w:hAnsi="Arial" w:cs="Arial"/>
          <w:sz w:val="22"/>
          <w:szCs w:val="22"/>
        </w:rPr>
        <w:t xml:space="preserve"> </w:t>
      </w:r>
      <w:r w:rsidR="00204F0D">
        <w:rPr>
          <w:rFonts w:ascii="Arial" w:hAnsi="Arial" w:cs="Arial"/>
          <w:sz w:val="22"/>
          <w:szCs w:val="22"/>
        </w:rPr>
        <w:t>Those</w:t>
      </w:r>
      <w:r w:rsidR="008E6C8C" w:rsidRPr="00204F0D">
        <w:rPr>
          <w:rFonts w:ascii="Arial" w:hAnsi="Arial" w:cs="Arial"/>
          <w:sz w:val="22"/>
          <w:szCs w:val="22"/>
        </w:rPr>
        <w:t xml:space="preserve"> </w:t>
      </w:r>
      <w:r w:rsidRPr="00204F0D">
        <w:rPr>
          <w:rFonts w:ascii="Arial" w:hAnsi="Arial" w:cs="Arial"/>
          <w:sz w:val="22"/>
          <w:szCs w:val="22"/>
        </w:rPr>
        <w:t xml:space="preserve">inspections, tests, analyses, and acceptance criteria identified in the combined license that if met are necessary and sufficient to provide reasonable assurance that the facility has been constructed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204F0D">
        <w:rPr>
          <w:rFonts w:ascii="Arial" w:hAnsi="Arial" w:cs="Arial"/>
          <w:sz w:val="22"/>
          <w:szCs w:val="22"/>
        </w:rPr>
        <w:lastRenderedPageBreak/>
        <w:t>and</w:t>
      </w:r>
      <w:proofErr w:type="gramEnd"/>
      <w:r w:rsidRPr="00204F0D">
        <w:rPr>
          <w:rFonts w:ascii="Arial" w:hAnsi="Arial" w:cs="Arial"/>
          <w:sz w:val="22"/>
          <w:szCs w:val="22"/>
        </w:rPr>
        <w:t xml:space="preserve"> will operate in conformity with the license, the provisions of the Atomic Energy Act, </w:t>
      </w:r>
      <w:ins w:id="70" w:author="mgv" w:date="2013-08-28T15:33:00Z">
        <w:r w:rsidR="00613EC5" w:rsidRPr="00204F0D">
          <w:rPr>
            <w:rFonts w:ascii="Arial" w:hAnsi="Arial" w:cs="Arial"/>
            <w:sz w:val="22"/>
            <w:szCs w:val="22"/>
          </w:rPr>
          <w:t xml:space="preserve">as amended, </w:t>
        </w:r>
      </w:ins>
      <w:r w:rsidRPr="00204F0D">
        <w:rPr>
          <w:rFonts w:ascii="Arial" w:hAnsi="Arial" w:cs="Arial"/>
          <w:sz w:val="22"/>
          <w:szCs w:val="22"/>
        </w:rPr>
        <w:t>and the Commission</w:t>
      </w:r>
      <w:ins w:id="71" w:author="mgv" w:date="2013-08-28T15:33:00Z">
        <w:r w:rsidR="00613EC5" w:rsidRPr="00204F0D">
          <w:rPr>
            <w:rFonts w:ascii="Arial" w:hAnsi="Arial" w:cs="Arial"/>
            <w:sz w:val="22"/>
            <w:szCs w:val="22"/>
          </w:rPr>
          <w:t>’s</w:t>
        </w:r>
      </w:ins>
      <w:r w:rsidRPr="00204F0D">
        <w:rPr>
          <w:rFonts w:ascii="Arial" w:hAnsi="Arial" w:cs="Arial"/>
          <w:sz w:val="22"/>
          <w:szCs w:val="22"/>
        </w:rPr>
        <w:t xml:space="preserve"> rules and regulations. </w:t>
      </w:r>
    </w:p>
    <w:p w:rsidR="007662B1" w:rsidRPr="00204F0D" w:rsidRDefault="007662B1"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72" w:author="mgv" w:date="2013-08-28T15:33:00Z">
        <w:r w:rsidR="00613EC5" w:rsidRPr="00204F0D">
          <w:rPr>
            <w:rFonts w:ascii="Arial" w:hAnsi="Arial" w:cs="Arial"/>
            <w:sz w:val="22"/>
            <w:szCs w:val="22"/>
          </w:rPr>
          <w:t>17</w:t>
        </w:r>
      </w:ins>
      <w:r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ITAAC Family</w:t>
      </w:r>
      <w:r w:rsidR="00204F0D">
        <w:rPr>
          <w:rFonts w:ascii="Arial" w:hAnsi="Arial" w:cs="Arial"/>
          <w:sz w:val="22"/>
          <w:szCs w:val="22"/>
        </w:rPr>
        <w:t>.</w:t>
      </w:r>
      <w:r w:rsidR="00211F5D"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A grouping of ITAAC that are related through similar construction processes, resulting products, and general inspection attributes.</w:t>
      </w:r>
    </w:p>
    <w:p w:rsidR="007662B1" w:rsidRPr="00204F0D" w:rsidRDefault="007662B1"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73" w:author="mgv" w:date="2013-08-28T15:34:00Z">
        <w:r w:rsidRPr="00204F0D">
          <w:rPr>
            <w:rFonts w:ascii="Arial" w:hAnsi="Arial" w:cs="Arial"/>
            <w:sz w:val="22"/>
            <w:szCs w:val="22"/>
            <w:u w:val="single"/>
          </w:rPr>
          <w:t>03.18</w:t>
        </w:r>
        <w:r w:rsidRPr="00204F0D">
          <w:rPr>
            <w:rFonts w:ascii="Arial" w:hAnsi="Arial" w:cs="Arial"/>
            <w:sz w:val="22"/>
            <w:szCs w:val="22"/>
            <w:u w:val="single"/>
          </w:rPr>
          <w:tab/>
          <w:t>ITAAC Finding</w:t>
        </w:r>
        <w:r w:rsidRPr="00204F0D">
          <w:rPr>
            <w:rFonts w:ascii="Arial" w:hAnsi="Arial" w:cs="Arial"/>
            <w:sz w:val="22"/>
            <w:szCs w:val="22"/>
          </w:rPr>
          <w:t xml:space="preserve">. </w:t>
        </w:r>
      </w:ins>
      <w:r w:rsidR="00722992">
        <w:rPr>
          <w:rFonts w:ascii="Arial" w:hAnsi="Arial" w:cs="Arial"/>
          <w:sz w:val="22"/>
          <w:szCs w:val="22"/>
        </w:rPr>
        <w:t xml:space="preserve"> </w:t>
      </w:r>
      <w:ins w:id="74" w:author="mgv" w:date="2013-08-28T15:34:00Z">
        <w:r w:rsidRPr="00204F0D">
          <w:rPr>
            <w:rFonts w:ascii="Arial" w:hAnsi="Arial" w:cs="Arial"/>
            <w:sz w:val="22"/>
            <w:szCs w:val="22"/>
          </w:rPr>
          <w:t xml:space="preserve">An inspection finding that is material to the ITAAC acceptance criteria. </w:t>
        </w:r>
      </w:ins>
    </w:p>
    <w:p w:rsidR="007662B1" w:rsidRPr="00204F0D" w:rsidRDefault="007662B1"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5" w:author="mgv" w:date="2013-08-28T15:34:00Z"/>
          <w:rFonts w:ascii="Arial" w:hAnsi="Arial" w:cs="Arial"/>
          <w:sz w:val="22"/>
          <w:szCs w:val="22"/>
        </w:rPr>
      </w:pPr>
      <w:ins w:id="76" w:author="mgv" w:date="2013-08-28T15:35:00Z">
        <w:r w:rsidRPr="00204F0D">
          <w:rPr>
            <w:rFonts w:ascii="Arial" w:hAnsi="Arial" w:cs="Arial"/>
            <w:sz w:val="22"/>
            <w:szCs w:val="22"/>
            <w:u w:val="single"/>
          </w:rPr>
          <w:t>03.19</w:t>
        </w:r>
        <w:r w:rsidRPr="00204F0D">
          <w:rPr>
            <w:rFonts w:ascii="Arial" w:hAnsi="Arial" w:cs="Arial"/>
            <w:sz w:val="22"/>
            <w:szCs w:val="22"/>
            <w:u w:val="single"/>
          </w:rPr>
          <w:tab/>
        </w:r>
      </w:ins>
      <w:ins w:id="77" w:author="mgv" w:date="2013-08-28T15:34:00Z">
        <w:r w:rsidRPr="00204F0D">
          <w:rPr>
            <w:rFonts w:ascii="Arial" w:hAnsi="Arial" w:cs="Arial"/>
            <w:sz w:val="22"/>
            <w:szCs w:val="22"/>
            <w:u w:val="single"/>
          </w:rPr>
          <w:t>Licensee</w:t>
        </w:r>
        <w:r w:rsidRPr="00204F0D">
          <w:rPr>
            <w:rFonts w:ascii="Arial" w:hAnsi="Arial" w:cs="Arial"/>
            <w:sz w:val="22"/>
            <w:szCs w:val="22"/>
          </w:rPr>
          <w:t xml:space="preserve">.  The </w:t>
        </w:r>
        <w:proofErr w:type="gramStart"/>
        <w:r w:rsidRPr="00204F0D">
          <w:rPr>
            <w:rFonts w:ascii="Arial" w:hAnsi="Arial" w:cs="Arial"/>
            <w:sz w:val="22"/>
            <w:szCs w:val="22"/>
          </w:rPr>
          <w:t>holder of an NRC license, construction permit</w:t>
        </w:r>
        <w:proofErr w:type="gramEnd"/>
        <w:r w:rsidRPr="00204F0D">
          <w:rPr>
            <w:rFonts w:ascii="Arial" w:hAnsi="Arial" w:cs="Arial"/>
            <w:sz w:val="22"/>
            <w:szCs w:val="22"/>
          </w:rPr>
          <w:t>, or combined license.  The provisions listed as applicable to "licensees" in this chapter are also applicable to vendors and applicants for an NRC license.</w:t>
        </w:r>
      </w:ins>
    </w:p>
    <w:p w:rsidR="00613EC5" w:rsidRPr="00204F0D" w:rsidRDefault="00613EC5" w:rsidP="00ED632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8" w:author="mgv" w:date="2013-08-28T15:34:00Z"/>
          <w:rFonts w:ascii="Arial" w:hAnsi="Arial" w:cs="Arial"/>
          <w:sz w:val="22"/>
          <w:szCs w:val="22"/>
          <w:u w:val="single"/>
        </w:rPr>
      </w:pPr>
    </w:p>
    <w:p w:rsidR="00613EC5" w:rsidRPr="00204F0D" w:rsidRDefault="00613EC5" w:rsidP="00ED632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 w:author="mgv" w:date="2013-08-28T15:34:00Z"/>
          <w:rFonts w:ascii="Arial" w:hAnsi="Arial" w:cs="Arial"/>
          <w:sz w:val="22"/>
          <w:szCs w:val="22"/>
        </w:rPr>
      </w:pPr>
      <w:ins w:id="80" w:author="mgv" w:date="2013-08-28T15:35:00Z">
        <w:r w:rsidRPr="00204F0D">
          <w:rPr>
            <w:rFonts w:ascii="Arial" w:hAnsi="Arial" w:cs="Arial"/>
            <w:sz w:val="22"/>
            <w:szCs w:val="22"/>
            <w:u w:val="single"/>
          </w:rPr>
          <w:t>03.20</w:t>
        </w:r>
        <w:r w:rsidRPr="00204F0D">
          <w:rPr>
            <w:rFonts w:ascii="Arial" w:hAnsi="Arial" w:cs="Arial"/>
            <w:sz w:val="22"/>
            <w:szCs w:val="22"/>
            <w:u w:val="single"/>
          </w:rPr>
          <w:tab/>
        </w:r>
      </w:ins>
      <w:ins w:id="81" w:author="mgv" w:date="2013-08-28T15:34:00Z">
        <w:r w:rsidRPr="00204F0D">
          <w:rPr>
            <w:rFonts w:ascii="Arial" w:hAnsi="Arial" w:cs="Arial"/>
            <w:sz w:val="22"/>
            <w:szCs w:val="22"/>
            <w:u w:val="single"/>
          </w:rPr>
          <w:t>Minor Violation</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82" w:author="mgv" w:date="2013-08-28T15:34:00Z">
        <w:r w:rsidRPr="00204F0D">
          <w:rPr>
            <w:rFonts w:ascii="Arial" w:hAnsi="Arial" w:cs="Arial"/>
            <w:sz w:val="22"/>
            <w:szCs w:val="22"/>
          </w:rPr>
          <w:t>A violation that is less significant than a Severity Level IV violation, not the subject of formal enforcement action, and not usually described in inspection reports.</w:t>
        </w:r>
        <w:proofErr w:type="gramEnd"/>
        <w:r w:rsidRPr="00204F0D">
          <w:rPr>
            <w:rFonts w:ascii="Arial" w:hAnsi="Arial" w:cs="Arial"/>
            <w:sz w:val="22"/>
            <w:szCs w:val="22"/>
          </w:rPr>
          <w:t xml:space="preserve"> However, minor violations must be corrected.</w:t>
        </w:r>
      </w:ins>
    </w:p>
    <w:p w:rsidR="00613EC5" w:rsidRPr="00204F0D" w:rsidRDefault="00613EC5" w:rsidP="00ED632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 w:author="mgv" w:date="2013-08-28T15:34:00Z"/>
          <w:rFonts w:ascii="Arial" w:hAnsi="Arial" w:cs="Arial"/>
          <w:sz w:val="22"/>
          <w:szCs w:val="22"/>
          <w:u w:val="single"/>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 w:author="mgv" w:date="2013-08-28T15:34:00Z"/>
          <w:rFonts w:ascii="Arial" w:hAnsi="Arial" w:cs="Arial"/>
          <w:sz w:val="22"/>
          <w:szCs w:val="22"/>
        </w:rPr>
      </w:pPr>
      <w:ins w:id="85" w:author="mgv" w:date="2013-08-28T15:36:00Z">
        <w:r w:rsidRPr="00204F0D">
          <w:rPr>
            <w:rFonts w:ascii="Arial" w:hAnsi="Arial" w:cs="Arial"/>
            <w:sz w:val="22"/>
            <w:szCs w:val="22"/>
            <w:u w:val="single"/>
          </w:rPr>
          <w:t>03.21</w:t>
        </w:r>
        <w:r w:rsidRPr="00204F0D">
          <w:rPr>
            <w:rFonts w:ascii="Arial" w:hAnsi="Arial" w:cs="Arial"/>
            <w:sz w:val="22"/>
            <w:szCs w:val="22"/>
            <w:u w:val="single"/>
          </w:rPr>
          <w:tab/>
        </w:r>
      </w:ins>
      <w:ins w:id="86" w:author="mgv" w:date="2013-08-28T15:34:00Z">
        <w:r w:rsidRPr="00204F0D">
          <w:rPr>
            <w:rFonts w:ascii="Arial" w:hAnsi="Arial" w:cs="Arial"/>
            <w:sz w:val="22"/>
            <w:szCs w:val="22"/>
            <w:u w:val="single"/>
          </w:rPr>
          <w:t>Non-Cited Violation (NCV)</w:t>
        </w:r>
        <w:r w:rsidRPr="00204F0D">
          <w:rPr>
            <w:rFonts w:ascii="Arial" w:hAnsi="Arial" w:cs="Arial"/>
            <w:sz w:val="22"/>
            <w:szCs w:val="22"/>
          </w:rPr>
          <w:t xml:space="preserve">. </w:t>
        </w:r>
      </w:ins>
      <w:r w:rsidR="00722992">
        <w:rPr>
          <w:rFonts w:ascii="Arial" w:hAnsi="Arial" w:cs="Arial"/>
          <w:sz w:val="22"/>
          <w:szCs w:val="22"/>
        </w:rPr>
        <w:t xml:space="preserve"> </w:t>
      </w:r>
      <w:ins w:id="87" w:author="mgv" w:date="2013-08-28T15:34:00Z">
        <w:r w:rsidRPr="00204F0D">
          <w:rPr>
            <w:rFonts w:ascii="Arial" w:hAnsi="Arial" w:cs="Arial"/>
            <w:sz w:val="22"/>
            <w:szCs w:val="22"/>
          </w:rPr>
          <w:t xml:space="preserve">A violation which satisfies the criteria in the </w:t>
        </w:r>
        <w:r w:rsidRPr="00204F0D">
          <w:rPr>
            <w:rFonts w:ascii="Arial" w:hAnsi="Arial" w:cs="Arial"/>
            <w:sz w:val="22"/>
            <w:szCs w:val="22"/>
            <w:u w:val="single"/>
          </w:rPr>
          <w:t>NRC Enforcement Policy</w:t>
        </w:r>
        <w:r w:rsidRPr="00204F0D">
          <w:rPr>
            <w:rFonts w:ascii="Arial" w:hAnsi="Arial" w:cs="Arial"/>
            <w:sz w:val="22"/>
            <w:szCs w:val="22"/>
          </w:rPr>
          <w:t xml:space="preserve"> that allows the staff to exercise discretion and refrain from issuing a 10 CFR Part 2.201 Notice of Violation.</w:t>
        </w:r>
      </w:ins>
    </w:p>
    <w:p w:rsidR="00613EC5" w:rsidRPr="00204F0D" w:rsidRDefault="00613EC5"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 w:author="mgv" w:date="2013-08-28T15:34:00Z"/>
          <w:rFonts w:ascii="Arial" w:hAnsi="Arial" w:cs="Arial"/>
          <w:sz w:val="22"/>
          <w:szCs w:val="22"/>
          <w:u w:val="single"/>
          <w:lang w:val="fr-FR"/>
        </w:rPr>
      </w:pPr>
    </w:p>
    <w:p w:rsidR="00613EC5" w:rsidRPr="00204F0D" w:rsidRDefault="00613EC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lang w:val="fr-FR"/>
        </w:rPr>
      </w:pPr>
      <w:ins w:id="89" w:author="mgv" w:date="2013-08-28T15:36:00Z">
        <w:r w:rsidRPr="00204F0D">
          <w:rPr>
            <w:rFonts w:ascii="Arial" w:hAnsi="Arial" w:cs="Arial"/>
            <w:sz w:val="22"/>
            <w:szCs w:val="22"/>
            <w:u w:val="single"/>
            <w:lang w:val="fr-FR"/>
          </w:rPr>
          <w:t>03.22</w:t>
        </w:r>
        <w:r w:rsidRPr="00204F0D">
          <w:rPr>
            <w:rFonts w:ascii="Arial" w:hAnsi="Arial" w:cs="Arial"/>
            <w:sz w:val="22"/>
            <w:szCs w:val="22"/>
            <w:u w:val="single"/>
            <w:lang w:val="fr-FR"/>
          </w:rPr>
          <w:tab/>
        </w:r>
      </w:ins>
      <w:proofErr w:type="spellStart"/>
      <w:ins w:id="90" w:author="mgv" w:date="2013-08-28T15:34:00Z">
        <w:r w:rsidRPr="00204F0D">
          <w:rPr>
            <w:rFonts w:ascii="Arial" w:hAnsi="Arial" w:cs="Arial"/>
            <w:sz w:val="22"/>
            <w:szCs w:val="22"/>
            <w:u w:val="single"/>
            <w:lang w:val="fr-FR"/>
          </w:rPr>
          <w:t>Noncompliance</w:t>
        </w:r>
        <w:proofErr w:type="spellEnd"/>
        <w:r w:rsidRPr="00204F0D">
          <w:rPr>
            <w:rFonts w:ascii="Arial" w:hAnsi="Arial" w:cs="Arial"/>
            <w:sz w:val="22"/>
            <w:szCs w:val="22"/>
            <w:lang w:val="fr-FR"/>
          </w:rPr>
          <w:t xml:space="preserve">. </w:t>
        </w:r>
      </w:ins>
      <w:r w:rsidR="00722992">
        <w:rPr>
          <w:rFonts w:ascii="Arial" w:hAnsi="Arial" w:cs="Arial"/>
          <w:sz w:val="22"/>
          <w:szCs w:val="22"/>
          <w:lang w:val="fr-FR"/>
        </w:rPr>
        <w:t xml:space="preserve"> </w:t>
      </w:r>
      <w:ins w:id="91" w:author="mgv" w:date="2013-08-28T15:34:00Z">
        <w:r w:rsidRPr="00204F0D">
          <w:rPr>
            <w:rFonts w:ascii="Arial" w:hAnsi="Arial" w:cs="Arial"/>
            <w:sz w:val="22"/>
            <w:szCs w:val="22"/>
            <w:lang w:val="fr-FR"/>
          </w:rPr>
          <w:t>A violation, non-</w:t>
        </w:r>
        <w:proofErr w:type="spellStart"/>
        <w:r w:rsidRPr="00204F0D">
          <w:rPr>
            <w:rFonts w:ascii="Arial" w:hAnsi="Arial" w:cs="Arial"/>
            <w:sz w:val="22"/>
            <w:szCs w:val="22"/>
            <w:lang w:val="fr-FR"/>
          </w:rPr>
          <w:t>cited</w:t>
        </w:r>
        <w:proofErr w:type="spellEnd"/>
        <w:r w:rsidRPr="00204F0D">
          <w:rPr>
            <w:rFonts w:ascii="Arial" w:hAnsi="Arial" w:cs="Arial"/>
            <w:sz w:val="22"/>
            <w:szCs w:val="22"/>
            <w:lang w:val="fr-FR"/>
          </w:rPr>
          <w:t xml:space="preserve"> violation, or </w:t>
        </w:r>
        <w:proofErr w:type="spellStart"/>
        <w:r w:rsidRPr="00204F0D">
          <w:rPr>
            <w:rFonts w:ascii="Arial" w:hAnsi="Arial" w:cs="Arial"/>
            <w:sz w:val="22"/>
            <w:szCs w:val="22"/>
            <w:lang w:val="fr-FR"/>
          </w:rPr>
          <w:t>nonconformance</w:t>
        </w:r>
        <w:proofErr w:type="spellEnd"/>
        <w:r w:rsidRPr="00204F0D">
          <w:rPr>
            <w:rFonts w:ascii="Arial" w:hAnsi="Arial" w:cs="Arial"/>
            <w:sz w:val="22"/>
            <w:szCs w:val="22"/>
            <w:lang w:val="fr-FR"/>
          </w:rPr>
          <w:t>.</w:t>
        </w:r>
      </w:ins>
    </w:p>
    <w:p w:rsidR="00DF7E91" w:rsidRPr="00204F0D" w:rsidRDefault="00DF7E91"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 w:author="mgv" w:date="2013-08-28T15:34:00Z"/>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93" w:author="mgv" w:date="2013-08-28T15:36:00Z">
        <w:r w:rsidR="00122F66" w:rsidRPr="00204F0D">
          <w:rPr>
            <w:rFonts w:ascii="Arial" w:hAnsi="Arial" w:cs="Arial"/>
            <w:sz w:val="22"/>
            <w:szCs w:val="22"/>
          </w:rPr>
          <w:t>23</w:t>
        </w:r>
      </w:ins>
      <w:r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Nonconformance</w:t>
      </w:r>
      <w:r w:rsidRPr="00204F0D">
        <w:rPr>
          <w:rFonts w:ascii="Arial" w:hAnsi="Arial" w:cs="Arial"/>
          <w:sz w:val="22"/>
          <w:szCs w:val="22"/>
        </w:rPr>
        <w:t xml:space="preserve">. </w:t>
      </w:r>
      <w:r w:rsidR="008E6C8C"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A vendor or certificate holder</w:t>
      </w:r>
      <w:r w:rsidR="00F805AE" w:rsidRPr="00204F0D">
        <w:rPr>
          <w:rFonts w:ascii="Arial" w:hAnsi="Arial" w:cs="Arial"/>
          <w:sz w:val="22"/>
          <w:szCs w:val="22"/>
        </w:rPr>
        <w:t>’</w:t>
      </w:r>
      <w:r w:rsidRPr="00204F0D">
        <w:rPr>
          <w:rFonts w:ascii="Arial" w:hAnsi="Arial" w:cs="Arial"/>
          <w:sz w:val="22"/>
          <w:szCs w:val="22"/>
        </w:rPr>
        <w:t xml:space="preserve">s failure to meet contract requirements related to NRC-regulated activities (e.g., Appendix B to 10 CFR Part 50), where the NRC has not placed </w:t>
      </w:r>
      <w:ins w:id="94" w:author="mgv" w:date="2013-08-28T15:37:00Z">
        <w:r w:rsidR="00122F66" w:rsidRPr="00204F0D">
          <w:rPr>
            <w:rFonts w:ascii="Arial" w:hAnsi="Arial" w:cs="Arial"/>
            <w:sz w:val="22"/>
            <w:szCs w:val="22"/>
          </w:rPr>
          <w:t xml:space="preserve">the </w:t>
        </w:r>
      </w:ins>
      <w:r w:rsidRPr="00204F0D">
        <w:rPr>
          <w:rFonts w:ascii="Arial" w:hAnsi="Arial" w:cs="Arial"/>
          <w:sz w:val="22"/>
          <w:szCs w:val="22"/>
        </w:rPr>
        <w:t xml:space="preserve">requirement directly on the vendor or certificate holder.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5" w:author="mgv" w:date="2013-08-28T15:37:00Z"/>
          <w:rFonts w:ascii="Arial" w:hAnsi="Arial" w:cs="Arial"/>
          <w:sz w:val="22"/>
          <w:szCs w:val="22"/>
        </w:rPr>
      </w:pPr>
    </w:p>
    <w:p w:rsidR="00122F66" w:rsidRPr="00204F0D" w:rsidRDefault="00122F6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 w:author="mgv" w:date="2013-08-28T15:37:00Z"/>
          <w:rFonts w:ascii="Arial" w:hAnsi="Arial" w:cs="Arial"/>
          <w:sz w:val="22"/>
          <w:szCs w:val="22"/>
        </w:rPr>
      </w:pPr>
      <w:ins w:id="97" w:author="mgv" w:date="2013-08-28T15:37:00Z">
        <w:r w:rsidRPr="00204F0D">
          <w:rPr>
            <w:rFonts w:ascii="Arial" w:hAnsi="Arial" w:cs="Arial"/>
            <w:sz w:val="22"/>
            <w:szCs w:val="22"/>
            <w:u w:val="single"/>
          </w:rPr>
          <w:t>03.24</w:t>
        </w:r>
        <w:r w:rsidRPr="00204F0D">
          <w:rPr>
            <w:rFonts w:ascii="Arial" w:hAnsi="Arial" w:cs="Arial"/>
            <w:sz w:val="22"/>
            <w:szCs w:val="22"/>
            <w:u w:val="single"/>
          </w:rPr>
          <w:tab/>
          <w:t>Notice of Nonconformance (</w:t>
        </w:r>
        <w:proofErr w:type="gramStart"/>
        <w:r w:rsidRPr="00204F0D">
          <w:rPr>
            <w:rFonts w:ascii="Arial" w:hAnsi="Arial" w:cs="Arial"/>
            <w:sz w:val="22"/>
            <w:szCs w:val="22"/>
            <w:u w:val="single"/>
          </w:rPr>
          <w:t>NON</w:t>
        </w:r>
        <w:proofErr w:type="gramEnd"/>
        <w:r w:rsidRPr="00204F0D">
          <w:rPr>
            <w:rFonts w:ascii="Arial" w:hAnsi="Arial" w:cs="Arial"/>
            <w:sz w:val="22"/>
            <w:szCs w:val="22"/>
            <w:u w:val="single"/>
          </w:rPr>
          <w:t>)</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98" w:author="mgv" w:date="2013-08-28T15:37:00Z">
        <w:r w:rsidRPr="00204F0D">
          <w:rPr>
            <w:rFonts w:ascii="Arial" w:hAnsi="Arial" w:cs="Arial"/>
            <w:sz w:val="22"/>
            <w:szCs w:val="22"/>
          </w:rPr>
          <w:t xml:space="preserve">A formal written notice that sets forth one or more </w:t>
        </w:r>
        <w:proofErr w:type="spellStart"/>
        <w:r w:rsidRPr="00204F0D">
          <w:rPr>
            <w:rFonts w:ascii="Arial" w:hAnsi="Arial" w:cs="Arial"/>
            <w:sz w:val="22"/>
            <w:szCs w:val="22"/>
          </w:rPr>
          <w:t>nonconformances</w:t>
        </w:r>
      </w:ins>
      <w:proofErr w:type="spellEnd"/>
      <w:ins w:id="99" w:author="mgv" w:date="2013-08-28T15:38:00Z">
        <w:r w:rsidRPr="00204F0D">
          <w:rPr>
            <w:rFonts w:ascii="Arial" w:hAnsi="Arial" w:cs="Arial"/>
            <w:sz w:val="22"/>
            <w:szCs w:val="22"/>
          </w:rPr>
          <w:t xml:space="preserve"> to contract requirements</w:t>
        </w:r>
      </w:ins>
      <w:ins w:id="100" w:author="mgv" w:date="2013-08-28T15:37:00Z">
        <w:r w:rsidRPr="00204F0D">
          <w:rPr>
            <w:rFonts w:ascii="Arial" w:hAnsi="Arial" w:cs="Arial"/>
            <w:sz w:val="22"/>
            <w:szCs w:val="22"/>
          </w:rPr>
          <w:t>.</w:t>
        </w:r>
        <w:proofErr w:type="gramEnd"/>
      </w:ins>
    </w:p>
    <w:p w:rsidR="00122F66" w:rsidRPr="00204F0D" w:rsidRDefault="00122F66"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1" w:author="mgv" w:date="2013-08-28T15:37:00Z"/>
          <w:rFonts w:ascii="Arial" w:hAnsi="Arial" w:cs="Arial"/>
          <w:sz w:val="22"/>
          <w:szCs w:val="22"/>
          <w:u w:val="single"/>
        </w:rPr>
      </w:pPr>
    </w:p>
    <w:p w:rsidR="00122F66" w:rsidRPr="00204F0D" w:rsidRDefault="00122F6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2" w:author="mgv" w:date="2013-08-28T15:37:00Z"/>
          <w:rFonts w:ascii="Arial" w:hAnsi="Arial" w:cs="Arial"/>
          <w:sz w:val="22"/>
          <w:szCs w:val="22"/>
        </w:rPr>
      </w:pPr>
      <w:ins w:id="103" w:author="mgv" w:date="2013-08-28T15:37:00Z">
        <w:r w:rsidRPr="00204F0D">
          <w:rPr>
            <w:rFonts w:ascii="Arial" w:hAnsi="Arial" w:cs="Arial"/>
            <w:sz w:val="22"/>
            <w:szCs w:val="22"/>
            <w:u w:val="single"/>
          </w:rPr>
          <w:t>03.25</w:t>
        </w:r>
        <w:r w:rsidRPr="00204F0D">
          <w:rPr>
            <w:rFonts w:ascii="Arial" w:hAnsi="Arial" w:cs="Arial"/>
            <w:sz w:val="22"/>
            <w:szCs w:val="22"/>
            <w:u w:val="single"/>
          </w:rPr>
          <w:tab/>
          <w:t>Notice of Violation (NOV)</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104" w:author="mgv" w:date="2013-08-28T15:37:00Z">
        <w:r w:rsidRPr="00204F0D">
          <w:rPr>
            <w:rFonts w:ascii="Arial" w:hAnsi="Arial" w:cs="Arial"/>
            <w:sz w:val="22"/>
            <w:szCs w:val="22"/>
          </w:rPr>
          <w:t>A formal written citation in accordance with 10 CFR 2.201 that sets forth one or more violations of a legally binding regulatory requirement.</w:t>
        </w:r>
        <w:proofErr w:type="gramEnd"/>
      </w:ins>
    </w:p>
    <w:p w:rsidR="00122F66" w:rsidRPr="00204F0D" w:rsidRDefault="00122F66"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 w:author="mgv" w:date="2013-08-28T15:37:00Z"/>
          <w:rFonts w:ascii="Arial" w:hAnsi="Arial" w:cs="Arial"/>
          <w:sz w:val="22"/>
          <w:szCs w:val="22"/>
          <w:u w:val="single"/>
        </w:rPr>
      </w:pPr>
    </w:p>
    <w:p w:rsidR="00122F66" w:rsidRPr="00204F0D" w:rsidRDefault="00122F6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 w:author="mgv" w:date="2013-08-28T15:38:00Z"/>
          <w:rFonts w:ascii="Arial" w:hAnsi="Arial" w:cs="Arial"/>
          <w:sz w:val="22"/>
          <w:szCs w:val="22"/>
        </w:rPr>
      </w:pPr>
      <w:ins w:id="107" w:author="mgv" w:date="2013-08-28T15:38:00Z">
        <w:r w:rsidRPr="00204F0D">
          <w:rPr>
            <w:rFonts w:ascii="Arial" w:hAnsi="Arial" w:cs="Arial"/>
            <w:sz w:val="22"/>
            <w:szCs w:val="22"/>
          </w:rPr>
          <w:t>03.26</w:t>
        </w:r>
        <w:r w:rsidRPr="00204F0D">
          <w:rPr>
            <w:rFonts w:ascii="Arial" w:hAnsi="Arial" w:cs="Arial"/>
            <w:sz w:val="22"/>
            <w:szCs w:val="22"/>
          </w:rPr>
          <w:tab/>
        </w:r>
        <w:r w:rsidRPr="00204F0D">
          <w:rPr>
            <w:rFonts w:ascii="Arial" w:hAnsi="Arial" w:cs="Arial"/>
            <w:sz w:val="22"/>
            <w:szCs w:val="22"/>
            <w:u w:val="single"/>
          </w:rPr>
          <w:t>Observation</w:t>
        </w:r>
        <w:r w:rsidRPr="00204F0D">
          <w:rPr>
            <w:rFonts w:ascii="Arial" w:hAnsi="Arial" w:cs="Arial"/>
            <w:sz w:val="22"/>
            <w:szCs w:val="22"/>
          </w:rPr>
          <w:t>.  A fact; any detail noted during an inspection.</w:t>
        </w:r>
      </w:ins>
    </w:p>
    <w:p w:rsidR="00122F66" w:rsidRPr="00204F0D" w:rsidRDefault="00122F6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216068"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108" w:author="mgv" w:date="2013-08-28T15:39:00Z">
        <w:r w:rsidR="00122F66" w:rsidRPr="00204F0D">
          <w:rPr>
            <w:rFonts w:ascii="Arial" w:hAnsi="Arial" w:cs="Arial"/>
            <w:sz w:val="22"/>
            <w:szCs w:val="22"/>
          </w:rPr>
          <w:t>2</w:t>
        </w:r>
      </w:ins>
      <w:r w:rsidR="005C7204" w:rsidRPr="00204F0D">
        <w:rPr>
          <w:rFonts w:ascii="Arial" w:hAnsi="Arial" w:cs="Arial"/>
          <w:sz w:val="22"/>
          <w:szCs w:val="22"/>
        </w:rPr>
        <w:t>7</w:t>
      </w:r>
      <w:r w:rsidRPr="00204F0D">
        <w:rPr>
          <w:rFonts w:ascii="Arial" w:hAnsi="Arial" w:cs="Arial"/>
          <w:sz w:val="22"/>
          <w:szCs w:val="22"/>
        </w:rPr>
        <w:tab/>
      </w:r>
      <w:r w:rsidR="00A556C6" w:rsidRPr="00204F0D">
        <w:rPr>
          <w:rFonts w:ascii="Arial" w:hAnsi="Arial" w:cs="Arial"/>
          <w:sz w:val="22"/>
          <w:szCs w:val="22"/>
          <w:u w:val="single"/>
        </w:rPr>
        <w:t>Quality Assurance Manual</w:t>
      </w:r>
      <w:r w:rsidR="00DF7E91" w:rsidRPr="00204F0D">
        <w:rPr>
          <w:rFonts w:ascii="Arial" w:hAnsi="Arial" w:cs="Arial"/>
          <w:sz w:val="22"/>
          <w:szCs w:val="22"/>
        </w:rPr>
        <w:t xml:space="preserve">. </w:t>
      </w:r>
      <w:r w:rsidR="00722992">
        <w:rPr>
          <w:rFonts w:ascii="Arial" w:hAnsi="Arial" w:cs="Arial"/>
          <w:sz w:val="22"/>
          <w:szCs w:val="22"/>
        </w:rPr>
        <w:t xml:space="preserve"> </w:t>
      </w:r>
      <w:r w:rsidR="00A556C6" w:rsidRPr="00204F0D">
        <w:rPr>
          <w:rFonts w:ascii="Arial" w:hAnsi="Arial" w:cs="Arial"/>
          <w:sz w:val="22"/>
          <w:szCs w:val="22"/>
        </w:rPr>
        <w:t>A compilation of quality assurance documents that define the quality assurance policy and program, describe the method(s) by which the policy will be implemented through procedures and instructions, and identifies the parties responsible for implementation.</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109" w:author="mgv" w:date="2013-08-28T15:39:00Z">
        <w:r w:rsidR="00122F66" w:rsidRPr="00204F0D">
          <w:rPr>
            <w:rFonts w:ascii="Arial" w:hAnsi="Arial" w:cs="Arial"/>
            <w:sz w:val="22"/>
            <w:szCs w:val="22"/>
          </w:rPr>
          <w:t>2</w:t>
        </w:r>
      </w:ins>
      <w:r w:rsidR="005C7204" w:rsidRPr="00204F0D">
        <w:rPr>
          <w:rFonts w:ascii="Arial" w:hAnsi="Arial" w:cs="Arial"/>
          <w:sz w:val="22"/>
          <w:szCs w:val="22"/>
        </w:rPr>
        <w:t>8</w:t>
      </w:r>
      <w:r w:rsidR="00216068"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Reactive Vendor Inspection</w:t>
      </w:r>
      <w:r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 xml:space="preserve">Inspections performed for the purpose of obtaining additional information and/or verifying adequate corrective actions on reported problems or deficiencies involving vendor supplied products or services. Reactive inspections are typically performed in response to a specific problem identified by any group within the NRC (e.g., including headquarters, the regional offices), or in response to allegations or other identified problems (e.g., 10 CFR Part 21 or 10 CFR 50.55(e) reports) from outside sources. </w:t>
      </w:r>
    </w:p>
    <w:p w:rsidR="00B12365" w:rsidRDefault="00B1236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2365" w:rsidSect="00B12365">
          <w:pgSz w:w="12240" w:h="15840"/>
          <w:pgMar w:top="1440" w:right="1440" w:bottom="1440" w:left="1440" w:header="1440" w:footer="1440" w:gutter="0"/>
          <w:cols w:space="720"/>
          <w:noEndnote/>
          <w:docGrid w:linePitch="326"/>
        </w:sect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 w:author="mgv" w:date="2013-08-28T15:39:00Z"/>
          <w:rFonts w:ascii="Arial" w:hAnsi="Arial" w:cs="Arial"/>
          <w:sz w:val="22"/>
          <w:szCs w:val="22"/>
        </w:rPr>
      </w:pPr>
    </w:p>
    <w:p w:rsidR="00122F66" w:rsidRPr="00204F0D" w:rsidRDefault="00122F6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 w:author="mgv" w:date="2013-08-28T15:40:00Z"/>
          <w:rFonts w:ascii="Arial" w:hAnsi="Arial" w:cs="Arial"/>
          <w:sz w:val="22"/>
          <w:szCs w:val="22"/>
        </w:rPr>
      </w:pPr>
      <w:ins w:id="112" w:author="mgv" w:date="2013-08-28T15:40:00Z">
        <w:r w:rsidRPr="00204F0D">
          <w:rPr>
            <w:rFonts w:ascii="Arial" w:hAnsi="Arial" w:cs="Arial"/>
            <w:sz w:val="22"/>
            <w:szCs w:val="22"/>
            <w:u w:val="single"/>
          </w:rPr>
          <w:t>03.29</w:t>
        </w:r>
        <w:r w:rsidRPr="00204F0D">
          <w:rPr>
            <w:rFonts w:ascii="Arial" w:hAnsi="Arial" w:cs="Arial"/>
            <w:sz w:val="22"/>
            <w:szCs w:val="22"/>
            <w:u w:val="single"/>
          </w:rPr>
          <w:tab/>
          <w:t>Record</w:t>
        </w:r>
        <w:r w:rsidRPr="00204F0D">
          <w:rPr>
            <w:rFonts w:ascii="Arial" w:hAnsi="Arial" w:cs="Arial"/>
            <w:sz w:val="22"/>
            <w:szCs w:val="22"/>
          </w:rPr>
          <w:t xml:space="preserve">. </w:t>
        </w:r>
      </w:ins>
      <w:r w:rsidR="00722992">
        <w:rPr>
          <w:rFonts w:ascii="Arial" w:hAnsi="Arial" w:cs="Arial"/>
          <w:sz w:val="22"/>
          <w:szCs w:val="22"/>
        </w:rPr>
        <w:t xml:space="preserve"> </w:t>
      </w:r>
      <w:ins w:id="113" w:author="mgv" w:date="2013-08-28T15:40:00Z">
        <w:r w:rsidRPr="00204F0D">
          <w:rPr>
            <w:rFonts w:ascii="Arial" w:hAnsi="Arial" w:cs="Arial"/>
            <w:sz w:val="22"/>
            <w:szCs w:val="22"/>
          </w:rPr>
          <w:t xml:space="preserve">Any written, electronic, or photographic record under legal NRC control that documents the policy or activities of the NRC or an NRC licensee (see also the definition of Record in 10 CFR Part 9). </w:t>
        </w:r>
      </w:ins>
    </w:p>
    <w:p w:rsidR="00122F66" w:rsidRPr="00204F0D" w:rsidRDefault="00122F66"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122F66" w:rsidRPr="00204F0D" w:rsidRDefault="00122F66" w:rsidP="00204F0D">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14" w:author="mgv" w:date="2013-08-28T15:40:00Z">
        <w:r w:rsidRPr="00204F0D">
          <w:rPr>
            <w:rFonts w:ascii="Arial" w:hAnsi="Arial" w:cs="Arial"/>
            <w:sz w:val="22"/>
            <w:szCs w:val="22"/>
            <w:u w:val="single"/>
          </w:rPr>
          <w:t>03.30</w:t>
        </w:r>
        <w:r w:rsidRPr="00204F0D">
          <w:rPr>
            <w:rFonts w:ascii="Arial" w:hAnsi="Arial" w:cs="Arial"/>
            <w:sz w:val="22"/>
            <w:szCs w:val="22"/>
            <w:u w:val="single"/>
          </w:rPr>
          <w:tab/>
          <w:t>Regulatory Commitment</w:t>
        </w:r>
        <w:r w:rsidRPr="00204F0D">
          <w:rPr>
            <w:rFonts w:ascii="Arial" w:hAnsi="Arial" w:cs="Arial"/>
            <w:sz w:val="22"/>
            <w:szCs w:val="22"/>
          </w:rPr>
          <w:t xml:space="preserve">. </w:t>
        </w:r>
      </w:ins>
      <w:r w:rsidR="00722992">
        <w:rPr>
          <w:rFonts w:ascii="Arial" w:hAnsi="Arial" w:cs="Arial"/>
          <w:sz w:val="22"/>
          <w:szCs w:val="22"/>
        </w:rPr>
        <w:t xml:space="preserve"> </w:t>
      </w:r>
      <w:ins w:id="115" w:author="mgv" w:date="2013-08-28T15:40:00Z">
        <w:r w:rsidRPr="00204F0D">
          <w:rPr>
            <w:rFonts w:ascii="Arial" w:hAnsi="Arial" w:cs="Arial"/>
            <w:sz w:val="22"/>
            <w:szCs w:val="22"/>
          </w:rPr>
          <w:t>An explicit statement to take a specific action agreed to or volunteered by a licensee, where the statement has been submitted in writing on the docket to the NRC.  This may include a commitment in the licensee’s application, a response to a Notice of Violation, etc.</w:t>
        </w:r>
      </w:ins>
    </w:p>
    <w:p w:rsidR="00DF7E91" w:rsidRPr="00204F0D" w:rsidRDefault="00DF7E91"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6" w:author="mgv" w:date="2013-08-28T15:40:00Z"/>
          <w:rFonts w:ascii="Arial" w:hAnsi="Arial" w:cs="Arial"/>
          <w:sz w:val="22"/>
          <w:szCs w:val="22"/>
        </w:rPr>
      </w:pPr>
    </w:p>
    <w:p w:rsidR="00122F66" w:rsidRPr="00204F0D" w:rsidRDefault="00122F6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7" w:author="mgv" w:date="2013-08-28T15:40:00Z"/>
          <w:rFonts w:ascii="Arial" w:hAnsi="Arial" w:cs="Arial"/>
          <w:sz w:val="22"/>
          <w:szCs w:val="22"/>
        </w:rPr>
      </w:pPr>
      <w:ins w:id="118" w:author="mgv" w:date="2013-08-28T15:40:00Z">
        <w:r w:rsidRPr="00204F0D">
          <w:rPr>
            <w:rFonts w:ascii="Arial" w:hAnsi="Arial" w:cs="Arial"/>
            <w:sz w:val="22"/>
            <w:szCs w:val="22"/>
            <w:u w:val="single"/>
          </w:rPr>
          <w:t>03.31</w:t>
        </w:r>
        <w:r w:rsidRPr="00204F0D">
          <w:rPr>
            <w:rFonts w:ascii="Arial" w:hAnsi="Arial" w:cs="Arial"/>
            <w:sz w:val="22"/>
            <w:szCs w:val="22"/>
            <w:u w:val="single"/>
          </w:rPr>
          <w:tab/>
          <w:t>Requirement</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119" w:author="mgv" w:date="2013-08-28T15:40:00Z">
        <w:r w:rsidRPr="00204F0D">
          <w:rPr>
            <w:rFonts w:ascii="Arial" w:hAnsi="Arial" w:cs="Arial"/>
            <w:sz w:val="22"/>
            <w:szCs w:val="22"/>
          </w:rPr>
          <w:t>A legally binding obligation such as a statute, regulation, license condition, technical specification, or order.</w:t>
        </w:r>
        <w:proofErr w:type="gramEnd"/>
      </w:ins>
    </w:p>
    <w:p w:rsidR="00122F66" w:rsidRPr="00204F0D" w:rsidRDefault="00122F6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120" w:author="mgv" w:date="2013-08-28T15:41:00Z">
        <w:r w:rsidR="00122F66" w:rsidRPr="00204F0D">
          <w:rPr>
            <w:rFonts w:ascii="Arial" w:hAnsi="Arial" w:cs="Arial"/>
            <w:sz w:val="22"/>
            <w:szCs w:val="22"/>
          </w:rPr>
          <w:t>32</w:t>
        </w:r>
      </w:ins>
      <w:r w:rsidR="00216068"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Routine Vendor Inspection</w:t>
      </w:r>
      <w:r w:rsidR="00204F0D">
        <w:rPr>
          <w:rFonts w:ascii="Arial" w:hAnsi="Arial" w:cs="Arial"/>
          <w:sz w:val="22"/>
          <w:szCs w:val="22"/>
        </w:rPr>
        <w:t>.</w:t>
      </w:r>
      <w:ins w:id="121" w:author="sxc3" w:date="2013-07-10T09:25:00Z">
        <w:r w:rsidR="00A02BC5" w:rsidRPr="00204F0D">
          <w:rPr>
            <w:rFonts w:ascii="Arial" w:hAnsi="Arial" w:cs="Arial"/>
            <w:sz w:val="22"/>
            <w:szCs w:val="22"/>
          </w:rPr>
          <w:t xml:space="preserve"> </w:t>
        </w:r>
      </w:ins>
      <w:r w:rsidR="00722992">
        <w:rPr>
          <w:rFonts w:ascii="Arial" w:hAnsi="Arial" w:cs="Arial"/>
          <w:sz w:val="22"/>
          <w:szCs w:val="22"/>
        </w:rPr>
        <w:t xml:space="preserve"> </w:t>
      </w:r>
      <w:ins w:id="122" w:author="sxc3" w:date="2013-09-16T09:53:00Z">
        <w:r w:rsidR="00261762">
          <w:rPr>
            <w:rFonts w:ascii="Arial" w:hAnsi="Arial" w:cs="Arial"/>
            <w:sz w:val="22"/>
            <w:szCs w:val="22"/>
          </w:rPr>
          <w:t>An i</w:t>
        </w:r>
      </w:ins>
      <w:ins w:id="123" w:author="sxc3" w:date="2013-07-10T09:25:00Z">
        <w:r w:rsidR="005C7204" w:rsidRPr="00204F0D">
          <w:rPr>
            <w:rFonts w:ascii="Arial" w:hAnsi="Arial" w:cs="Arial"/>
            <w:sz w:val="22"/>
            <w:szCs w:val="22"/>
          </w:rPr>
          <w:t>nspection performed to verify the vendor documented QA program is in conformance with 10 CFR Part 50, Appendix B, and other applicable requirements, and</w:t>
        </w:r>
      </w:ins>
      <w:r w:rsidR="005C7204" w:rsidRPr="00204F0D">
        <w:rPr>
          <w:rFonts w:ascii="Arial" w:hAnsi="Arial" w:cs="Arial"/>
          <w:sz w:val="22"/>
          <w:szCs w:val="22"/>
        </w:rPr>
        <w:t xml:space="preserve"> </w:t>
      </w:r>
      <w:r w:rsidRPr="00204F0D">
        <w:rPr>
          <w:rFonts w:ascii="Arial" w:hAnsi="Arial" w:cs="Arial"/>
          <w:sz w:val="22"/>
          <w:szCs w:val="22"/>
        </w:rPr>
        <w:t>to verify effective implementation of a facility</w:t>
      </w:r>
      <w:r w:rsidR="005C2F90" w:rsidRPr="00204F0D">
        <w:rPr>
          <w:rFonts w:ascii="Arial" w:hAnsi="Arial" w:cs="Arial"/>
          <w:sz w:val="22"/>
          <w:szCs w:val="22"/>
        </w:rPr>
        <w:t>’</w:t>
      </w:r>
      <w:r w:rsidRPr="00204F0D">
        <w:rPr>
          <w:rFonts w:ascii="Arial" w:hAnsi="Arial" w:cs="Arial"/>
          <w:sz w:val="22"/>
          <w:szCs w:val="22"/>
        </w:rPr>
        <w:t>s QA program used to furnish basic components to the nuclear industry.</w:t>
      </w:r>
    </w:p>
    <w:p w:rsidR="00DF7E91" w:rsidRPr="00204F0D" w:rsidRDefault="00DF7E91"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2F66" w:rsidRPr="00204F0D" w:rsidRDefault="00122F6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4" w:author="mgv" w:date="2013-08-28T15:41:00Z"/>
          <w:rFonts w:ascii="Arial" w:hAnsi="Arial" w:cs="Arial"/>
          <w:sz w:val="22"/>
          <w:szCs w:val="22"/>
        </w:rPr>
      </w:pPr>
      <w:ins w:id="125" w:author="mgv" w:date="2013-08-28T15:41:00Z">
        <w:r w:rsidRPr="002634D0">
          <w:rPr>
            <w:rFonts w:ascii="Arial" w:hAnsi="Arial" w:cs="Arial"/>
            <w:color w:val="FF0000"/>
            <w:sz w:val="22"/>
            <w:szCs w:val="22"/>
            <w:u w:val="single"/>
          </w:rPr>
          <w:t xml:space="preserve">03.33 </w:t>
        </w:r>
        <w:r w:rsidRPr="002634D0">
          <w:rPr>
            <w:rFonts w:ascii="Arial" w:hAnsi="Arial" w:cs="Arial"/>
            <w:color w:val="FF0000"/>
            <w:sz w:val="22"/>
            <w:szCs w:val="22"/>
            <w:u w:val="single"/>
          </w:rPr>
          <w:tab/>
          <w:t>Team</w:t>
        </w:r>
        <w:r w:rsidRPr="00204F0D">
          <w:rPr>
            <w:rFonts w:ascii="Arial" w:hAnsi="Arial" w:cs="Arial"/>
            <w:sz w:val="22"/>
            <w:szCs w:val="22"/>
            <w:u w:val="single"/>
          </w:rPr>
          <w:t xml:space="preserve"> inspection</w:t>
        </w:r>
        <w:r w:rsidRPr="00204F0D">
          <w:rPr>
            <w:rFonts w:ascii="Arial" w:hAnsi="Arial" w:cs="Arial"/>
            <w:sz w:val="22"/>
            <w:szCs w:val="22"/>
          </w:rPr>
          <w:t xml:space="preserve">.  </w:t>
        </w:r>
        <w:proofErr w:type="gramStart"/>
        <w:r w:rsidRPr="00204F0D">
          <w:rPr>
            <w:rFonts w:ascii="Arial" w:hAnsi="Arial" w:cs="Arial"/>
            <w:sz w:val="22"/>
            <w:szCs w:val="22"/>
          </w:rPr>
          <w:t>An inspection with two or more inspectors.</w:t>
        </w:r>
        <w:proofErr w:type="gramEnd"/>
      </w:ins>
    </w:p>
    <w:p w:rsidR="00122F66" w:rsidRPr="00204F0D" w:rsidRDefault="00122F6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126" w:author="mgv" w:date="2013-08-28T15:41:00Z">
        <w:r w:rsidR="00122F66" w:rsidRPr="00204F0D">
          <w:rPr>
            <w:rFonts w:ascii="Arial" w:hAnsi="Arial" w:cs="Arial"/>
            <w:sz w:val="22"/>
            <w:szCs w:val="22"/>
          </w:rPr>
          <w:t>34</w:t>
        </w:r>
      </w:ins>
      <w:r w:rsidRPr="00204F0D">
        <w:rPr>
          <w:rFonts w:ascii="Arial" w:hAnsi="Arial" w:cs="Arial"/>
          <w:sz w:val="22"/>
          <w:szCs w:val="22"/>
        </w:rPr>
        <w:tab/>
      </w:r>
      <w:r w:rsidRPr="00204F0D">
        <w:rPr>
          <w:rFonts w:ascii="Arial" w:hAnsi="Arial" w:cs="Arial"/>
          <w:sz w:val="22"/>
          <w:szCs w:val="22"/>
          <w:u w:val="single"/>
        </w:rPr>
        <w:t>Unannounced Inspection</w:t>
      </w:r>
      <w:r w:rsidR="00204F0D">
        <w:rPr>
          <w:rFonts w:ascii="Arial" w:hAnsi="Arial" w:cs="Arial"/>
          <w:sz w:val="22"/>
          <w:szCs w:val="22"/>
        </w:rPr>
        <w:t>.</w:t>
      </w:r>
      <w:r w:rsidR="008E70DB"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The vendor or any member of the vendor organization is not notified by the inspector or any member of the NRC staff until the inspector arrives at the vendor's facility or at the site where the inspection is to be conducted.</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127" w:author="mgv" w:date="2013-08-28T15:42:00Z">
        <w:r w:rsidR="00122F66" w:rsidRPr="00204F0D">
          <w:rPr>
            <w:rFonts w:ascii="Arial" w:hAnsi="Arial" w:cs="Arial"/>
            <w:sz w:val="22"/>
            <w:szCs w:val="22"/>
          </w:rPr>
          <w:t>35</w:t>
        </w:r>
      </w:ins>
      <w:r w:rsidRPr="00204F0D">
        <w:rPr>
          <w:rFonts w:ascii="Arial" w:hAnsi="Arial" w:cs="Arial"/>
          <w:sz w:val="22"/>
          <w:szCs w:val="22"/>
        </w:rPr>
        <w:tab/>
      </w:r>
      <w:r w:rsidRPr="00204F0D">
        <w:rPr>
          <w:rFonts w:ascii="Arial" w:hAnsi="Arial" w:cs="Arial"/>
          <w:sz w:val="22"/>
          <w:szCs w:val="22"/>
          <w:u w:val="single"/>
        </w:rPr>
        <w:t>Unresolved Item</w:t>
      </w:r>
      <w:ins w:id="128" w:author="mgv" w:date="2013-08-28T15:42:00Z">
        <w:r w:rsidR="00122F66" w:rsidRPr="00204F0D">
          <w:rPr>
            <w:rFonts w:ascii="Arial" w:hAnsi="Arial" w:cs="Arial"/>
            <w:sz w:val="22"/>
            <w:szCs w:val="22"/>
            <w:u w:val="single"/>
          </w:rPr>
          <w:t xml:space="preserve"> (URI)</w:t>
        </w:r>
      </w:ins>
      <w:r w:rsidR="00204F0D">
        <w:rPr>
          <w:rFonts w:ascii="Arial" w:hAnsi="Arial" w:cs="Arial"/>
          <w:sz w:val="22"/>
          <w:szCs w:val="22"/>
        </w:rPr>
        <w:t>.</w:t>
      </w:r>
      <w:r w:rsidR="008E70DB" w:rsidRPr="00204F0D">
        <w:rPr>
          <w:rFonts w:ascii="Arial" w:hAnsi="Arial" w:cs="Arial"/>
          <w:sz w:val="22"/>
          <w:szCs w:val="22"/>
        </w:rPr>
        <w:t xml:space="preserve"> </w:t>
      </w:r>
      <w:r w:rsidR="00722992">
        <w:rPr>
          <w:rFonts w:ascii="Arial" w:hAnsi="Arial" w:cs="Arial"/>
          <w:sz w:val="22"/>
          <w:szCs w:val="22"/>
        </w:rPr>
        <w:t xml:space="preserve"> </w:t>
      </w:r>
      <w:proofErr w:type="gramStart"/>
      <w:ins w:id="129" w:author="mgv" w:date="2013-08-28T15:43:00Z">
        <w:r w:rsidR="00122F66" w:rsidRPr="00204F0D">
          <w:rPr>
            <w:rFonts w:ascii="Arial" w:hAnsi="Arial" w:cs="Arial"/>
            <w:sz w:val="22"/>
            <w:szCs w:val="22"/>
          </w:rPr>
          <w:t>An issue about which more information is required to determine if it is acceptable, if it is a finding, or if it constitutes a deviation or violation.</w:t>
        </w:r>
        <w:proofErr w:type="gramEnd"/>
        <w:r w:rsidR="00122F66" w:rsidRPr="00204F0D">
          <w:rPr>
            <w:rFonts w:ascii="Arial" w:hAnsi="Arial" w:cs="Arial"/>
            <w:sz w:val="22"/>
            <w:szCs w:val="22"/>
          </w:rPr>
          <w:t xml:space="preserve">  Such a matter may require additional information from the vendor or cannot be resolved without additional guidance, clarification, or interpretation of the existing guidance.</w:t>
        </w:r>
      </w:ins>
      <w:r w:rsidRPr="00204F0D">
        <w:rPr>
          <w:rFonts w:ascii="Arial" w:hAnsi="Arial" w:cs="Arial"/>
          <w:sz w:val="22"/>
          <w:szCs w:val="22"/>
        </w:rPr>
        <w:t xml:space="preserve">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2F66" w:rsidRPr="00204F0D"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 w:author="mgv" w:date="2013-08-28T15:44:00Z"/>
          <w:rFonts w:ascii="Arial" w:hAnsi="Arial" w:cs="Arial"/>
          <w:sz w:val="22"/>
          <w:szCs w:val="22"/>
        </w:rPr>
      </w:pPr>
      <w:r w:rsidRPr="00204F0D">
        <w:rPr>
          <w:rFonts w:ascii="Arial" w:hAnsi="Arial" w:cs="Arial"/>
          <w:sz w:val="22"/>
          <w:szCs w:val="22"/>
        </w:rPr>
        <w:t>03.</w:t>
      </w:r>
      <w:ins w:id="131" w:author="mgv" w:date="2013-08-28T15:43:00Z">
        <w:r w:rsidR="00122F66" w:rsidRPr="00204F0D">
          <w:rPr>
            <w:rFonts w:ascii="Arial" w:hAnsi="Arial" w:cs="Arial"/>
            <w:sz w:val="22"/>
            <w:szCs w:val="22"/>
          </w:rPr>
          <w:t>36</w:t>
        </w:r>
      </w:ins>
      <w:r w:rsidR="00122F66" w:rsidRPr="00204F0D">
        <w:rPr>
          <w:rFonts w:ascii="Arial" w:hAnsi="Arial" w:cs="Arial"/>
          <w:sz w:val="22"/>
          <w:szCs w:val="22"/>
        </w:rPr>
        <w:tab/>
      </w:r>
      <w:r w:rsidRPr="00204F0D">
        <w:rPr>
          <w:rFonts w:ascii="Arial" w:hAnsi="Arial" w:cs="Arial"/>
          <w:sz w:val="22"/>
          <w:szCs w:val="22"/>
          <w:u w:val="single"/>
        </w:rPr>
        <w:t>Vendor</w:t>
      </w:r>
      <w:r w:rsidR="00204F0D">
        <w:rPr>
          <w:rFonts w:ascii="Arial" w:hAnsi="Arial" w:cs="Arial"/>
          <w:sz w:val="22"/>
          <w:szCs w:val="22"/>
        </w:rPr>
        <w:t>.</w:t>
      </w:r>
      <w:r w:rsidR="008E70DB"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 xml:space="preserve">For the purposes of this manual chapter, any company or organization that provides </w:t>
      </w:r>
      <w:ins w:id="132" w:author="sxc3" w:date="2013-08-23T15:14:00Z">
        <w:r w:rsidR="00741338" w:rsidRPr="00204F0D">
          <w:rPr>
            <w:rFonts w:ascii="Arial" w:hAnsi="Arial" w:cs="Arial"/>
            <w:sz w:val="22"/>
            <w:szCs w:val="22"/>
          </w:rPr>
          <w:t xml:space="preserve">basic components </w:t>
        </w:r>
      </w:ins>
      <w:r w:rsidRPr="00204F0D">
        <w:rPr>
          <w:rFonts w:ascii="Arial" w:hAnsi="Arial" w:cs="Arial"/>
          <w:sz w:val="22"/>
          <w:szCs w:val="22"/>
        </w:rPr>
        <w:t xml:space="preserve">such as material, equipment, components, or services to </w:t>
      </w:r>
      <w:ins w:id="133" w:author="sxc3" w:date="2013-08-23T15:15:00Z">
        <w:r w:rsidR="00741338" w:rsidRPr="00204F0D">
          <w:rPr>
            <w:rFonts w:ascii="Arial" w:hAnsi="Arial" w:cs="Arial"/>
            <w:sz w:val="22"/>
            <w:szCs w:val="22"/>
          </w:rPr>
          <w:t xml:space="preserve">a vendor, licensee, or applicant to </w:t>
        </w:r>
      </w:ins>
      <w:r w:rsidRPr="00204F0D">
        <w:rPr>
          <w:rFonts w:ascii="Arial" w:hAnsi="Arial" w:cs="Arial"/>
          <w:sz w:val="22"/>
          <w:szCs w:val="22"/>
        </w:rPr>
        <w:t>be used in an NRC-licensed facility or activity. In certain cases the vendor may be an NRC licensee (e.g., a nuclear fuel fabricator) or the product may have NRC certificates (e.g., a transportation cask).</w:t>
      </w:r>
      <w:ins w:id="134" w:author="mgv" w:date="2013-08-28T15:44:00Z">
        <w:r w:rsidR="00122F66" w:rsidRPr="00204F0D">
          <w:rPr>
            <w:rFonts w:ascii="Arial" w:hAnsi="Arial" w:cs="Arial"/>
            <w:sz w:val="22"/>
            <w:szCs w:val="22"/>
          </w:rPr>
          <w:t xml:space="preserve">  Vendors may include suppliers of basic components or third party commercial grade dedicating entities.</w:t>
        </w:r>
      </w:ins>
    </w:p>
    <w:p w:rsidR="00122F66" w:rsidRPr="00204F0D" w:rsidRDefault="00122F6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5" w:author="mgv" w:date="2013-08-28T15:45:00Z"/>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03.</w:t>
      </w:r>
      <w:ins w:id="136" w:author="mgv" w:date="2013-08-28T15:45:00Z">
        <w:r w:rsidR="00122F66" w:rsidRPr="00204F0D">
          <w:rPr>
            <w:rFonts w:ascii="Arial" w:hAnsi="Arial" w:cs="Arial"/>
            <w:sz w:val="22"/>
            <w:szCs w:val="22"/>
          </w:rPr>
          <w:t>37</w:t>
        </w:r>
      </w:ins>
      <w:r w:rsidRPr="00204F0D">
        <w:rPr>
          <w:rFonts w:ascii="Arial" w:hAnsi="Arial" w:cs="Arial"/>
          <w:sz w:val="22"/>
          <w:szCs w:val="22"/>
        </w:rPr>
        <w:tab/>
      </w:r>
      <w:r w:rsidRPr="00204F0D">
        <w:rPr>
          <w:rFonts w:ascii="Arial" w:hAnsi="Arial" w:cs="Arial"/>
          <w:sz w:val="22"/>
          <w:szCs w:val="22"/>
          <w:u w:val="single"/>
        </w:rPr>
        <w:t>Violation</w:t>
      </w:r>
      <w:r w:rsidR="00204F0D">
        <w:rPr>
          <w:rFonts w:ascii="Arial" w:hAnsi="Arial" w:cs="Arial"/>
          <w:sz w:val="22"/>
          <w:szCs w:val="22"/>
        </w:rPr>
        <w:t>.</w:t>
      </w:r>
      <w:r w:rsidR="008E70DB"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 xml:space="preserve">For the purposes of this manual chapter, the failure to comply with any portion of a legally binding regulatory requirement, such as a statute, regulation, order, license condition, or technical specification. </w:t>
      </w:r>
    </w:p>
    <w:p w:rsidR="001900AF" w:rsidRPr="00204F0D" w:rsidRDefault="001900AF"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7" w:author="mgv" w:date="2013-08-28T15:46:00Z"/>
          <w:rFonts w:ascii="Arial" w:hAnsi="Arial" w:cs="Arial"/>
          <w:sz w:val="22"/>
          <w:szCs w:val="22"/>
        </w:rPr>
      </w:pPr>
    </w:p>
    <w:p w:rsidR="00122F66" w:rsidRPr="00204F0D" w:rsidRDefault="00122F6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8" w:author="mgv" w:date="2013-08-28T15:46:00Z"/>
          <w:rFonts w:ascii="Arial" w:hAnsi="Arial" w:cs="Arial"/>
          <w:sz w:val="22"/>
          <w:szCs w:val="22"/>
        </w:rPr>
      </w:pPr>
      <w:ins w:id="139" w:author="mgv" w:date="2013-08-28T15:46:00Z">
        <w:r w:rsidRPr="002634D0">
          <w:rPr>
            <w:rFonts w:ascii="Arial" w:hAnsi="Arial" w:cs="Arial"/>
            <w:sz w:val="22"/>
            <w:szCs w:val="22"/>
            <w:u w:val="single"/>
          </w:rPr>
          <w:t xml:space="preserve">03.38 </w:t>
        </w:r>
        <w:r w:rsidRPr="002634D0">
          <w:rPr>
            <w:rFonts w:ascii="Arial" w:hAnsi="Arial" w:cs="Arial"/>
            <w:sz w:val="22"/>
            <w:szCs w:val="22"/>
            <w:u w:val="single"/>
          </w:rPr>
          <w:tab/>
          <w:t>Willfulness</w:t>
        </w:r>
        <w:r w:rsidRPr="00204F0D">
          <w:rPr>
            <w:rFonts w:ascii="Arial" w:hAnsi="Arial" w:cs="Arial"/>
            <w:sz w:val="22"/>
            <w:szCs w:val="22"/>
          </w:rPr>
          <w:t xml:space="preserve">. </w:t>
        </w:r>
      </w:ins>
      <w:r w:rsidR="00722992">
        <w:rPr>
          <w:rFonts w:ascii="Arial" w:hAnsi="Arial" w:cs="Arial"/>
          <w:sz w:val="22"/>
          <w:szCs w:val="22"/>
        </w:rPr>
        <w:t xml:space="preserve"> </w:t>
      </w:r>
      <w:proofErr w:type="gramStart"/>
      <w:ins w:id="140" w:author="mgv" w:date="2013-08-28T15:46:00Z">
        <w:r w:rsidRPr="00204F0D">
          <w:rPr>
            <w:rFonts w:ascii="Arial" w:hAnsi="Arial" w:cs="Arial"/>
            <w:sz w:val="22"/>
            <w:szCs w:val="22"/>
          </w:rPr>
          <w:t>An attitude towards noncompliance with requirements that ranges from careless disregard to a deliberate intent to violate or falsify.</w:t>
        </w:r>
        <w:proofErr w:type="gramEnd"/>
      </w:ins>
    </w:p>
    <w:p w:rsidR="00122F66" w:rsidRPr="00204F0D" w:rsidRDefault="00122F6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204F0D">
        <w:rPr>
          <w:rFonts w:ascii="Arial" w:hAnsi="Arial" w:cs="Arial"/>
          <w:sz w:val="22"/>
          <w:szCs w:val="22"/>
        </w:rPr>
        <w:t>2507-04</w:t>
      </w:r>
      <w:r w:rsidRPr="00204F0D">
        <w:rPr>
          <w:rFonts w:ascii="Arial" w:hAnsi="Arial" w:cs="Arial"/>
          <w:sz w:val="22"/>
          <w:szCs w:val="22"/>
        </w:rPr>
        <w:tab/>
        <w:t>RESPONSIBILITIES AND AUTHORITIES</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2365"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2365" w:rsidSect="00B12365">
          <w:pgSz w:w="12240" w:h="15840"/>
          <w:pgMar w:top="1440" w:right="1440" w:bottom="1440" w:left="1440" w:header="1440" w:footer="1440" w:gutter="0"/>
          <w:cols w:space="720"/>
          <w:noEndnote/>
          <w:docGrid w:linePitch="326"/>
        </w:sectPr>
      </w:pPr>
      <w:r w:rsidRPr="00204F0D">
        <w:rPr>
          <w:rFonts w:ascii="Arial" w:hAnsi="Arial" w:cs="Arial"/>
          <w:sz w:val="22"/>
          <w:szCs w:val="22"/>
        </w:rPr>
        <w:t xml:space="preserve">04.01 </w:t>
      </w:r>
      <w:r w:rsidRPr="00204F0D">
        <w:rPr>
          <w:rFonts w:ascii="Arial" w:hAnsi="Arial" w:cs="Arial"/>
          <w:sz w:val="22"/>
          <w:szCs w:val="22"/>
        </w:rPr>
        <w:tab/>
      </w:r>
      <w:r w:rsidRPr="00204F0D">
        <w:rPr>
          <w:rFonts w:ascii="Arial" w:hAnsi="Arial" w:cs="Arial"/>
          <w:sz w:val="22"/>
          <w:szCs w:val="22"/>
          <w:u w:val="single"/>
        </w:rPr>
        <w:t>Director, Office of New Reactors (NRO)</w:t>
      </w:r>
      <w:r w:rsidR="00204F0D">
        <w:rPr>
          <w:rFonts w:ascii="Arial" w:hAnsi="Arial" w:cs="Arial"/>
          <w:sz w:val="22"/>
          <w:szCs w:val="22"/>
        </w:rPr>
        <w:t>.</w:t>
      </w:r>
      <w:r w:rsidRPr="00204F0D">
        <w:rPr>
          <w:rFonts w:ascii="Arial" w:hAnsi="Arial" w:cs="Arial"/>
          <w:sz w:val="22"/>
          <w:szCs w:val="22"/>
        </w:rPr>
        <w:t xml:space="preserve"> </w:t>
      </w:r>
      <w:r w:rsidR="00722992">
        <w:rPr>
          <w:rFonts w:ascii="Arial" w:hAnsi="Arial" w:cs="Arial"/>
          <w:sz w:val="22"/>
          <w:szCs w:val="22"/>
        </w:rPr>
        <w:t xml:space="preserve"> </w:t>
      </w:r>
      <w:proofErr w:type="gramStart"/>
      <w:r w:rsidRPr="00204F0D">
        <w:rPr>
          <w:rFonts w:ascii="Arial" w:hAnsi="Arial" w:cs="Arial"/>
          <w:sz w:val="22"/>
          <w:szCs w:val="22"/>
        </w:rPr>
        <w:t>Provides overall direction for the NRC vendor inspection program.</w:t>
      </w:r>
      <w:proofErr w:type="gramEnd"/>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ascii="Arial" w:hAnsi="Arial" w:cs="Arial"/>
          <w:sz w:val="22"/>
          <w:szCs w:val="22"/>
        </w:rPr>
      </w:pPr>
      <w:r w:rsidRPr="00204F0D">
        <w:rPr>
          <w:rFonts w:ascii="Arial" w:hAnsi="Arial" w:cs="Arial"/>
          <w:sz w:val="22"/>
          <w:szCs w:val="22"/>
        </w:rPr>
        <w:t xml:space="preserve">04.02 </w:t>
      </w:r>
      <w:r w:rsidRPr="00204F0D">
        <w:rPr>
          <w:rFonts w:ascii="Arial" w:hAnsi="Arial" w:cs="Arial"/>
          <w:sz w:val="22"/>
          <w:szCs w:val="22"/>
        </w:rPr>
        <w:tab/>
      </w:r>
      <w:r w:rsidRPr="00204F0D">
        <w:rPr>
          <w:rFonts w:ascii="Arial" w:hAnsi="Arial" w:cs="Arial"/>
          <w:sz w:val="22"/>
          <w:szCs w:val="22"/>
          <w:u w:val="single"/>
        </w:rPr>
        <w:t>Director, Division of Construction, Inspection, and Operational Programs (DCIP)</w:t>
      </w:r>
      <w:r w:rsidRPr="00204F0D">
        <w:rPr>
          <w:rFonts w:ascii="Arial" w:hAnsi="Arial" w:cs="Arial"/>
          <w:sz w:val="22"/>
          <w:szCs w:val="22"/>
        </w:rPr>
        <w:t>.</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rPr>
          <w:rFonts w:ascii="Arial" w:hAnsi="Arial" w:cs="Arial"/>
          <w:sz w:val="22"/>
          <w:szCs w:val="22"/>
        </w:rPr>
      </w:pPr>
      <w:r w:rsidRPr="00204F0D">
        <w:rPr>
          <w:rFonts w:ascii="Arial" w:hAnsi="Arial" w:cs="Arial"/>
          <w:sz w:val="22"/>
          <w:szCs w:val="22"/>
        </w:rPr>
        <w:t>a.</w:t>
      </w:r>
      <w:r w:rsidRPr="00204F0D">
        <w:rPr>
          <w:rFonts w:ascii="Arial" w:hAnsi="Arial" w:cs="Arial"/>
          <w:sz w:val="22"/>
          <w:szCs w:val="22"/>
        </w:rPr>
        <w:tab/>
        <w:t xml:space="preserve">Directs the implementation of policies, programs, and procedures for inspecting vendors, applicants, licensees, and other entities.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rPr>
          <w:rFonts w:ascii="Arial" w:hAnsi="Arial" w:cs="Arial"/>
          <w:sz w:val="22"/>
          <w:szCs w:val="22"/>
        </w:rPr>
      </w:pPr>
      <w:r w:rsidRPr="00204F0D">
        <w:rPr>
          <w:rFonts w:ascii="Arial" w:hAnsi="Arial" w:cs="Arial"/>
          <w:sz w:val="22"/>
          <w:szCs w:val="22"/>
        </w:rPr>
        <w:t>b.</w:t>
      </w:r>
      <w:r w:rsidRPr="00204F0D">
        <w:rPr>
          <w:rFonts w:ascii="Arial" w:hAnsi="Arial" w:cs="Arial"/>
          <w:sz w:val="22"/>
          <w:szCs w:val="22"/>
        </w:rPr>
        <w:tab/>
        <w:t xml:space="preserve">Assesses the effectiveness, uniformity, and completeness of implementation of the vendor inspection program. </w:t>
      </w:r>
    </w:p>
    <w:p w:rsidR="00C12F2A" w:rsidRPr="00204F0D" w:rsidRDefault="00C12F2A"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rPr>
          <w:rFonts w:ascii="Arial" w:hAnsi="Arial" w:cs="Arial"/>
          <w:sz w:val="22"/>
          <w:szCs w:val="22"/>
        </w:rPr>
      </w:pPr>
    </w:p>
    <w:p w:rsidR="008B6A6D" w:rsidRPr="00204F0D" w:rsidRDefault="008B6A6D"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rPr>
          <w:rFonts w:ascii="Arial" w:hAnsi="Arial" w:cs="Arial"/>
          <w:sz w:val="22"/>
          <w:szCs w:val="22"/>
        </w:rPr>
        <w:sectPr w:rsidR="008B6A6D" w:rsidRPr="00204F0D" w:rsidSect="00B12365">
          <w:pgSz w:w="12240" w:h="15840"/>
          <w:pgMar w:top="1440" w:right="1440" w:bottom="1440" w:left="1440" w:header="1440" w:footer="1440" w:gutter="0"/>
          <w:cols w:space="720"/>
          <w:noEndnote/>
          <w:docGrid w:linePitch="326"/>
        </w:sectPr>
      </w:pPr>
    </w:p>
    <w:p w:rsidR="00A556C6"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rPr>
          <w:rFonts w:ascii="Arial" w:hAnsi="Arial" w:cs="Arial"/>
          <w:sz w:val="22"/>
          <w:szCs w:val="22"/>
        </w:rPr>
      </w:pPr>
      <w:r w:rsidRPr="00204F0D">
        <w:rPr>
          <w:rFonts w:ascii="Arial" w:hAnsi="Arial" w:cs="Arial"/>
          <w:sz w:val="22"/>
          <w:szCs w:val="22"/>
        </w:rPr>
        <w:lastRenderedPageBreak/>
        <w:t>c.</w:t>
      </w:r>
      <w:r w:rsidRPr="00204F0D">
        <w:rPr>
          <w:rFonts w:ascii="Arial" w:hAnsi="Arial" w:cs="Arial"/>
          <w:sz w:val="22"/>
          <w:szCs w:val="22"/>
        </w:rPr>
        <w:tab/>
        <w:t>Approves changes to the vendor inspection program.</w:t>
      </w:r>
    </w:p>
    <w:p w:rsidR="00204F0D" w:rsidRPr="00204F0D" w:rsidRDefault="00204F0D"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rPr>
          <w:rFonts w:ascii="Arial" w:hAnsi="Arial" w:cs="Arial"/>
          <w:sz w:val="22"/>
          <w:szCs w:val="22"/>
        </w:rPr>
      </w:pPr>
    </w:p>
    <w:p w:rsidR="00FA39A7" w:rsidRPr="00A448AB" w:rsidRDefault="00FA39A7" w:rsidP="00ED6321">
      <w:pPr>
        <w:tabs>
          <w:tab w:val="left" w:pos="720"/>
          <w:tab w:val="left" w:pos="1440"/>
        </w:tabs>
        <w:rPr>
          <w:rFonts w:ascii="Arial" w:hAnsi="Arial" w:cs="Arial"/>
          <w:sz w:val="22"/>
          <w:szCs w:val="22"/>
        </w:rPr>
      </w:pPr>
      <w:ins w:id="141" w:author="sxc3" w:date="2013-07-10T09:25:00Z">
        <w:r w:rsidRPr="007047D8">
          <w:rPr>
            <w:rFonts w:ascii="Arial" w:hAnsi="Arial" w:cs="Arial"/>
            <w:color w:val="FF0000"/>
            <w:sz w:val="22"/>
            <w:szCs w:val="22"/>
            <w:u w:val="single"/>
          </w:rPr>
          <w:t>04.03</w:t>
        </w:r>
        <w:r w:rsidRPr="007047D8">
          <w:rPr>
            <w:rFonts w:ascii="Arial" w:hAnsi="Arial" w:cs="Arial"/>
            <w:color w:val="FF0000"/>
            <w:sz w:val="22"/>
            <w:szCs w:val="22"/>
            <w:u w:val="single"/>
          </w:rPr>
          <w:tab/>
          <w:t>Chief</w:t>
        </w:r>
      </w:ins>
      <w:r w:rsidR="00722992">
        <w:rPr>
          <w:rFonts w:ascii="Arial" w:hAnsi="Arial" w:cs="Arial"/>
          <w:color w:val="FF0000"/>
          <w:sz w:val="22"/>
          <w:szCs w:val="22"/>
          <w:u w:val="single"/>
        </w:rPr>
        <w:t xml:space="preserve">. </w:t>
      </w:r>
      <w:r w:rsidRPr="007047D8">
        <w:rPr>
          <w:rFonts w:ascii="Arial" w:hAnsi="Arial" w:cs="Arial"/>
          <w:color w:val="FF0000"/>
          <w:sz w:val="22"/>
          <w:szCs w:val="22"/>
          <w:u w:val="single"/>
        </w:rPr>
        <w:t xml:space="preserve"> </w:t>
      </w:r>
      <w:ins w:id="142" w:author="sxc3" w:date="2013-08-23T14:52:00Z">
        <w:r w:rsidR="00E76348" w:rsidRPr="00A448AB">
          <w:rPr>
            <w:rFonts w:ascii="Arial" w:hAnsi="Arial" w:cs="Arial"/>
            <w:sz w:val="22"/>
            <w:szCs w:val="22"/>
            <w:u w:val="single"/>
          </w:rPr>
          <w:t xml:space="preserve">Quality </w:t>
        </w:r>
      </w:ins>
      <w:ins w:id="143" w:author="sxc3" w:date="2013-09-16T10:56:00Z">
        <w:r w:rsidR="006848E4" w:rsidRPr="00A448AB">
          <w:rPr>
            <w:rFonts w:ascii="Arial" w:hAnsi="Arial" w:cs="Arial"/>
            <w:sz w:val="22"/>
            <w:szCs w:val="22"/>
            <w:u w:val="single"/>
          </w:rPr>
          <w:t xml:space="preserve">Assurance </w:t>
        </w:r>
      </w:ins>
      <w:ins w:id="144" w:author="sxc3" w:date="2013-08-23T14:52:00Z">
        <w:r w:rsidR="00E76348" w:rsidRPr="00A448AB">
          <w:rPr>
            <w:rFonts w:ascii="Arial" w:hAnsi="Arial" w:cs="Arial"/>
            <w:sz w:val="22"/>
            <w:szCs w:val="22"/>
            <w:u w:val="single"/>
          </w:rPr>
          <w:t>Vendor Inspection Branch (QVIB), Electrical Vendor Inspection Branch (EVIB), or Mechanical Vendor Inspection Branch (MIVB)</w:t>
        </w:r>
      </w:ins>
      <w:r w:rsidR="006E1168" w:rsidRPr="00204F0D">
        <w:rPr>
          <w:rFonts w:ascii="Arial" w:hAnsi="Arial" w:cs="Arial"/>
          <w:sz w:val="22"/>
          <w:szCs w:val="22"/>
          <w:u w:val="single"/>
        </w:rPr>
        <w:t xml:space="preserve"> </w:t>
      </w:r>
      <w:r w:rsidR="00A448AB">
        <w:rPr>
          <w:rFonts w:ascii="Arial" w:hAnsi="Arial" w:cs="Arial"/>
          <w:sz w:val="22"/>
          <w:szCs w:val="22"/>
        </w:rPr>
        <w:t>is</w:t>
      </w:r>
      <w:r w:rsidR="006E1168" w:rsidRPr="00A448AB">
        <w:rPr>
          <w:rFonts w:ascii="Arial" w:hAnsi="Arial" w:cs="Arial"/>
          <w:sz w:val="22"/>
          <w:szCs w:val="22"/>
        </w:rPr>
        <w:t xml:space="preserve"> responsible for:</w:t>
      </w:r>
    </w:p>
    <w:p w:rsidR="00FA39A7" w:rsidRPr="00204F0D" w:rsidRDefault="00FA39A7"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31E64" w:rsidRPr="00204F0D" w:rsidRDefault="00FA39A7" w:rsidP="00ED6321">
      <w:pPr>
        <w:numPr>
          <w:ilvl w:val="0"/>
          <w:numId w:val="6"/>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Development of the vendor inspection program</w:t>
      </w:r>
    </w:p>
    <w:p w:rsidR="00FA39A7" w:rsidRPr="00204F0D" w:rsidRDefault="00FA39A7" w:rsidP="00ED6321">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331E64" w:rsidRPr="00204F0D" w:rsidRDefault="00FA39A7" w:rsidP="00ED6321">
      <w:pPr>
        <w:numPr>
          <w:ilvl w:val="0"/>
          <w:numId w:val="6"/>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Implementation of the vendor inspection program</w:t>
      </w:r>
    </w:p>
    <w:p w:rsidR="00331E64" w:rsidRPr="00204F0D" w:rsidRDefault="00331E64" w:rsidP="00ED6321">
      <w:pPr>
        <w:pStyle w:val="ListParagraph"/>
        <w:tabs>
          <w:tab w:val="left" w:pos="900"/>
        </w:tabs>
        <w:ind w:left="810" w:hanging="540"/>
        <w:rPr>
          <w:rFonts w:ascii="Arial" w:hAnsi="Arial" w:cs="Arial"/>
          <w:sz w:val="22"/>
          <w:szCs w:val="22"/>
        </w:rPr>
      </w:pPr>
    </w:p>
    <w:p w:rsidR="00331E64" w:rsidRPr="00204F0D" w:rsidRDefault="00FA39A7" w:rsidP="00ED6321">
      <w:pPr>
        <w:numPr>
          <w:ilvl w:val="0"/>
          <w:numId w:val="6"/>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Assessment of the vendor inspection program</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834AD" w:rsidRPr="00204F0D" w:rsidRDefault="00FA39A7"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04.04 </w:t>
      </w:r>
      <w:r w:rsidR="008C4A20" w:rsidRPr="00204F0D">
        <w:rPr>
          <w:rFonts w:ascii="Arial" w:hAnsi="Arial" w:cs="Arial"/>
          <w:sz w:val="22"/>
          <w:szCs w:val="22"/>
        </w:rPr>
        <w:tab/>
      </w:r>
      <w:r w:rsidR="005C7204" w:rsidRPr="00204F0D">
        <w:rPr>
          <w:rFonts w:ascii="Arial" w:hAnsi="Arial" w:cs="Arial"/>
          <w:sz w:val="22"/>
          <w:szCs w:val="22"/>
          <w:u w:val="single"/>
        </w:rPr>
        <w:t>Vendor Inspection COE</w:t>
      </w:r>
      <w:r w:rsidR="00204F0D">
        <w:rPr>
          <w:rFonts w:ascii="Arial" w:hAnsi="Arial" w:cs="Arial"/>
          <w:sz w:val="22"/>
          <w:szCs w:val="22"/>
        </w:rPr>
        <w:t>.</w:t>
      </w:r>
      <w:r w:rsidR="008C4A20"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 xml:space="preserve">The </w:t>
      </w:r>
      <w:r w:rsidR="005C7204" w:rsidRPr="00204F0D">
        <w:rPr>
          <w:rFonts w:ascii="Arial" w:hAnsi="Arial" w:cs="Arial"/>
          <w:sz w:val="22"/>
          <w:szCs w:val="22"/>
        </w:rPr>
        <w:t>Vendor Inspection COE</w:t>
      </w:r>
      <w:r w:rsidRPr="00204F0D">
        <w:rPr>
          <w:rFonts w:ascii="Arial" w:hAnsi="Arial" w:cs="Arial"/>
          <w:sz w:val="22"/>
          <w:szCs w:val="22"/>
        </w:rPr>
        <w:t xml:space="preserve"> </w:t>
      </w:r>
      <w:r w:rsidR="005C7204" w:rsidRPr="00204F0D">
        <w:rPr>
          <w:rFonts w:ascii="Arial" w:hAnsi="Arial" w:cs="Arial"/>
          <w:sz w:val="22"/>
          <w:szCs w:val="22"/>
        </w:rPr>
        <w:t xml:space="preserve">is </w:t>
      </w:r>
      <w:r w:rsidRPr="00204F0D">
        <w:rPr>
          <w:rFonts w:ascii="Arial" w:hAnsi="Arial" w:cs="Arial"/>
          <w:sz w:val="22"/>
          <w:szCs w:val="22"/>
        </w:rPr>
        <w:t>responsible for implementation of the vendor inspection program</w:t>
      </w:r>
      <w:r w:rsidR="00D96F3B" w:rsidRPr="00204F0D">
        <w:rPr>
          <w:rFonts w:ascii="Arial" w:hAnsi="Arial" w:cs="Arial"/>
          <w:sz w:val="22"/>
          <w:szCs w:val="22"/>
        </w:rPr>
        <w:t xml:space="preserve"> </w:t>
      </w:r>
      <w:r w:rsidRPr="00204F0D">
        <w:rPr>
          <w:rFonts w:ascii="Arial" w:hAnsi="Arial" w:cs="Arial"/>
          <w:sz w:val="22"/>
          <w:szCs w:val="22"/>
        </w:rPr>
        <w:t xml:space="preserve">at </w:t>
      </w:r>
      <w:proofErr w:type="gramStart"/>
      <w:r w:rsidRPr="00204F0D">
        <w:rPr>
          <w:rFonts w:ascii="Arial" w:hAnsi="Arial" w:cs="Arial"/>
          <w:sz w:val="22"/>
          <w:szCs w:val="22"/>
        </w:rPr>
        <w:t>vendor-owned,</w:t>
      </w:r>
      <w:proofErr w:type="gramEnd"/>
      <w:r w:rsidRPr="00204F0D">
        <w:rPr>
          <w:rFonts w:ascii="Arial" w:hAnsi="Arial" w:cs="Arial"/>
          <w:sz w:val="22"/>
          <w:szCs w:val="22"/>
        </w:rPr>
        <w:t xml:space="preserve"> and vendor-operated facilities and at sites where</w:t>
      </w:r>
      <w:r w:rsidR="00D96F3B" w:rsidRPr="00204F0D">
        <w:rPr>
          <w:rFonts w:ascii="Arial" w:hAnsi="Arial" w:cs="Arial"/>
          <w:sz w:val="22"/>
          <w:szCs w:val="22"/>
        </w:rPr>
        <w:t xml:space="preserve"> </w:t>
      </w:r>
      <w:r w:rsidRPr="00204F0D">
        <w:rPr>
          <w:rFonts w:ascii="Arial" w:hAnsi="Arial" w:cs="Arial"/>
          <w:sz w:val="22"/>
          <w:szCs w:val="22"/>
        </w:rPr>
        <w:t xml:space="preserve">vendor-supplied components are used or stored. </w:t>
      </w:r>
      <w:r w:rsidR="008C4A20" w:rsidRPr="00204F0D">
        <w:rPr>
          <w:rFonts w:ascii="Arial" w:hAnsi="Arial" w:cs="Arial"/>
          <w:sz w:val="22"/>
          <w:szCs w:val="22"/>
        </w:rPr>
        <w:t xml:space="preserve"> </w:t>
      </w:r>
      <w:r w:rsidRPr="00204F0D">
        <w:rPr>
          <w:rFonts w:ascii="Arial" w:hAnsi="Arial" w:cs="Arial"/>
          <w:sz w:val="22"/>
          <w:szCs w:val="22"/>
        </w:rPr>
        <w:t xml:space="preserve">In addition, the </w:t>
      </w:r>
      <w:r w:rsidR="005C7204" w:rsidRPr="00204F0D">
        <w:rPr>
          <w:rFonts w:ascii="Arial" w:hAnsi="Arial" w:cs="Arial"/>
          <w:sz w:val="22"/>
          <w:szCs w:val="22"/>
        </w:rPr>
        <w:t>Vendor Inspection COE</w:t>
      </w:r>
      <w:r w:rsidR="00D96F3B" w:rsidRPr="00204F0D">
        <w:rPr>
          <w:rFonts w:ascii="Arial" w:hAnsi="Arial" w:cs="Arial"/>
          <w:sz w:val="22"/>
          <w:szCs w:val="22"/>
        </w:rPr>
        <w:t xml:space="preserve"> </w:t>
      </w:r>
      <w:r w:rsidRPr="00204F0D">
        <w:rPr>
          <w:rFonts w:ascii="Arial" w:hAnsi="Arial" w:cs="Arial"/>
          <w:sz w:val="22"/>
          <w:szCs w:val="22"/>
        </w:rPr>
        <w:t xml:space="preserve">may </w:t>
      </w:r>
      <w:r w:rsidR="006E1168" w:rsidRPr="00204F0D">
        <w:rPr>
          <w:rFonts w:ascii="Arial" w:hAnsi="Arial" w:cs="Arial"/>
          <w:sz w:val="22"/>
          <w:szCs w:val="22"/>
        </w:rPr>
        <w:t>support the region</w:t>
      </w:r>
      <w:ins w:id="145" w:author="sxc3" w:date="2013-09-16T09:54:00Z">
        <w:r w:rsidR="00261762">
          <w:rPr>
            <w:rFonts w:ascii="Arial" w:hAnsi="Arial" w:cs="Arial"/>
            <w:sz w:val="22"/>
            <w:szCs w:val="22"/>
          </w:rPr>
          <w:t>s</w:t>
        </w:r>
      </w:ins>
      <w:r w:rsidR="006E1168" w:rsidRPr="00204F0D">
        <w:rPr>
          <w:rFonts w:ascii="Arial" w:hAnsi="Arial" w:cs="Arial"/>
          <w:sz w:val="22"/>
          <w:szCs w:val="22"/>
        </w:rPr>
        <w:t xml:space="preserve"> to </w:t>
      </w:r>
      <w:r w:rsidRPr="00204F0D">
        <w:rPr>
          <w:rFonts w:ascii="Arial" w:hAnsi="Arial" w:cs="Arial"/>
          <w:sz w:val="22"/>
          <w:szCs w:val="22"/>
        </w:rPr>
        <w:t>inspect certain licensee activities.</w:t>
      </w:r>
      <w:r w:rsidR="009834AD" w:rsidRPr="00204F0D">
        <w:rPr>
          <w:rFonts w:ascii="Arial" w:hAnsi="Arial" w:cs="Arial"/>
          <w:sz w:val="22"/>
          <w:szCs w:val="22"/>
        </w:rPr>
        <w:t xml:space="preserve"> </w:t>
      </w:r>
    </w:p>
    <w:p w:rsidR="009834AD" w:rsidRPr="00204F0D" w:rsidRDefault="009834AD"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6080D" w:rsidRPr="00C5558B" w:rsidRDefault="0076080D"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6" w:author="sxc3" w:date="2013-07-10T09:38:00Z"/>
          <w:rFonts w:ascii="Arial" w:hAnsi="Arial" w:cs="Arial"/>
          <w:sz w:val="22"/>
          <w:szCs w:val="22"/>
        </w:rPr>
      </w:pPr>
      <w:ins w:id="147" w:author="sxc3" w:date="2013-07-10T09:38:00Z">
        <w:r w:rsidRPr="00FE6507">
          <w:rPr>
            <w:rFonts w:ascii="Arial" w:hAnsi="Arial" w:cs="Arial"/>
            <w:i/>
            <w:sz w:val="22"/>
            <w:szCs w:val="22"/>
          </w:rPr>
          <w:t xml:space="preserve">The Vendor Inspection COE coordinates with Region II Construction Inspection staff for resources necessary to support inspections of targeted and non-targeted ITAAC-related activities at vendors manufacturing safety-related components and modular assemblies for new reactor construction. Coordination includes effectively communicating any findings identified at the vendor facility.  The Vendor Inspection Program Plan </w:t>
        </w:r>
      </w:ins>
      <w:ins w:id="148" w:author="sxc3" w:date="2013-09-20T13:50:00Z">
        <w:r w:rsidR="00C5558B" w:rsidRPr="00FE6507">
          <w:rPr>
            <w:rFonts w:ascii="Arial" w:hAnsi="Arial" w:cs="Arial"/>
            <w:i/>
            <w:sz w:val="22"/>
            <w:szCs w:val="22"/>
          </w:rPr>
          <w:t xml:space="preserve">and IMC 2506, </w:t>
        </w:r>
      </w:ins>
      <w:ins w:id="149" w:author="sxc3" w:date="2013-09-20T13:52:00Z">
        <w:r w:rsidR="00C5558B" w:rsidRPr="00FE6507">
          <w:rPr>
            <w:rFonts w:ascii="Arial" w:hAnsi="Arial" w:cs="Arial"/>
            <w:i/>
            <w:sz w:val="22"/>
            <w:szCs w:val="22"/>
          </w:rPr>
          <w:t xml:space="preserve">Construction Reactor Oversight Process General Guidance and Basis Document, </w:t>
        </w:r>
      </w:ins>
      <w:ins w:id="150" w:author="sxc3" w:date="2013-07-10T09:38:00Z">
        <w:r w:rsidR="00C5558B" w:rsidRPr="00FE6507">
          <w:rPr>
            <w:rFonts w:ascii="Arial" w:hAnsi="Arial" w:cs="Arial"/>
            <w:i/>
            <w:sz w:val="22"/>
            <w:szCs w:val="22"/>
          </w:rPr>
          <w:t>provide</w:t>
        </w:r>
        <w:r w:rsidRPr="00FE6507">
          <w:rPr>
            <w:rFonts w:ascii="Arial" w:hAnsi="Arial" w:cs="Arial"/>
            <w:i/>
            <w:sz w:val="22"/>
            <w:szCs w:val="22"/>
          </w:rPr>
          <w:t xml:space="preserve"> additional guidance on the process used by the Vendor Inspection COE for coordinating vendor inspection</w:t>
        </w:r>
      </w:ins>
      <w:ins w:id="151" w:author="sxc3" w:date="2013-08-23T14:59:00Z">
        <w:r w:rsidR="00E76348" w:rsidRPr="00FE6507">
          <w:rPr>
            <w:rFonts w:ascii="Arial" w:hAnsi="Arial" w:cs="Arial"/>
            <w:i/>
            <w:sz w:val="22"/>
            <w:szCs w:val="22"/>
          </w:rPr>
          <w:t>s</w:t>
        </w:r>
      </w:ins>
      <w:ins w:id="152" w:author="sxc3" w:date="2013-07-10T09:38:00Z">
        <w:r w:rsidRPr="00FE6507">
          <w:rPr>
            <w:rFonts w:ascii="Arial" w:hAnsi="Arial" w:cs="Arial"/>
            <w:i/>
            <w:sz w:val="22"/>
            <w:szCs w:val="22"/>
          </w:rPr>
          <w:t xml:space="preserve"> with Region II Construction Inspection staff</w:t>
        </w:r>
      </w:ins>
      <w:ins w:id="153" w:author="sxc3" w:date="2013-09-20T13:54:00Z">
        <w:r w:rsidR="00C5558B">
          <w:rPr>
            <w:rFonts w:ascii="Arial" w:hAnsi="Arial" w:cs="Arial"/>
            <w:sz w:val="22"/>
            <w:szCs w:val="22"/>
          </w:rPr>
          <w:t>.</w:t>
        </w:r>
      </w:ins>
      <w:r w:rsidR="00FE6507">
        <w:rPr>
          <w:rFonts w:ascii="Arial" w:hAnsi="Arial" w:cs="Arial"/>
          <w:sz w:val="22"/>
          <w:szCs w:val="22"/>
        </w:rPr>
        <w:t xml:space="preserve"> </w:t>
      </w:r>
      <w:ins w:id="154" w:author="sxc3" w:date="2013-07-10T09:38:00Z">
        <w:r w:rsidRPr="00C5558B">
          <w:rPr>
            <w:rFonts w:ascii="Arial" w:hAnsi="Arial" w:cs="Arial"/>
            <w:sz w:val="22"/>
            <w:szCs w:val="22"/>
          </w:rPr>
          <w:t xml:space="preserve"> [C3]</w:t>
        </w:r>
      </w:ins>
    </w:p>
    <w:p w:rsidR="00D703FF" w:rsidRPr="00204F0D" w:rsidRDefault="00D703FF"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C4A20" w:rsidRPr="00204F0D" w:rsidRDefault="008C4A2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The </w:t>
      </w:r>
      <w:r w:rsidR="005C7204" w:rsidRPr="00204F0D">
        <w:rPr>
          <w:rFonts w:ascii="Arial" w:hAnsi="Arial" w:cs="Arial"/>
          <w:sz w:val="22"/>
          <w:szCs w:val="22"/>
        </w:rPr>
        <w:t>Vendor Inspection COE</w:t>
      </w:r>
      <w:r w:rsidRPr="00204F0D">
        <w:rPr>
          <w:rFonts w:ascii="Arial" w:hAnsi="Arial" w:cs="Arial"/>
          <w:sz w:val="22"/>
          <w:szCs w:val="22"/>
        </w:rPr>
        <w:t xml:space="preserve"> </w:t>
      </w:r>
      <w:ins w:id="155" w:author="sxc3" w:date="2013-09-16T09:55:00Z">
        <w:r w:rsidR="00261762">
          <w:rPr>
            <w:rFonts w:ascii="Arial" w:hAnsi="Arial" w:cs="Arial"/>
            <w:sz w:val="22"/>
            <w:szCs w:val="22"/>
          </w:rPr>
          <w:t>and</w:t>
        </w:r>
      </w:ins>
      <w:r w:rsidRPr="00204F0D">
        <w:rPr>
          <w:rFonts w:ascii="Arial" w:hAnsi="Arial" w:cs="Arial"/>
          <w:sz w:val="22"/>
          <w:szCs w:val="22"/>
        </w:rPr>
        <w:t xml:space="preserve"> the regions inspect the interface between licensees and vendors and licensee procurement activities as a means of evaluating the licensee's performance with respect to oversight and control of vendor-related activities.  The licensee/vendor interface inspection will review the licensee's program for receiving service information on purchased items from vendors and how that information is being distributed, evaluated, and acted upon.</w:t>
      </w:r>
    </w:p>
    <w:p w:rsidR="008C4A20" w:rsidRPr="00204F0D" w:rsidRDefault="008C4A2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C4A20" w:rsidRPr="00204F0D" w:rsidRDefault="008C4A2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The </w:t>
      </w:r>
      <w:r w:rsidR="00607AB5" w:rsidRPr="00204F0D">
        <w:rPr>
          <w:rFonts w:ascii="Arial" w:hAnsi="Arial" w:cs="Arial"/>
          <w:sz w:val="22"/>
          <w:szCs w:val="22"/>
        </w:rPr>
        <w:t>Vendor Inspection COE</w:t>
      </w:r>
      <w:r w:rsidRPr="00204F0D">
        <w:rPr>
          <w:rFonts w:ascii="Arial" w:hAnsi="Arial" w:cs="Arial"/>
          <w:sz w:val="22"/>
          <w:szCs w:val="22"/>
        </w:rPr>
        <w:t xml:space="preserve"> provides assistance to the offices of NRO and NRR in resolving technical issues by commenting on appropriate enforcement action and by conducting inspections.  The </w:t>
      </w:r>
      <w:r w:rsidR="00607AB5" w:rsidRPr="00204F0D">
        <w:rPr>
          <w:rFonts w:ascii="Arial" w:hAnsi="Arial" w:cs="Arial"/>
          <w:sz w:val="22"/>
          <w:szCs w:val="22"/>
        </w:rPr>
        <w:t xml:space="preserve">Vendor Inspection COE </w:t>
      </w:r>
      <w:r w:rsidRPr="00204F0D">
        <w:rPr>
          <w:rFonts w:ascii="Arial" w:hAnsi="Arial" w:cs="Arial"/>
          <w:sz w:val="22"/>
          <w:szCs w:val="22"/>
        </w:rPr>
        <w:t>also provides technical assistance to the Office of Investigation (OI) on matters relating to vendor activities.</w:t>
      </w:r>
    </w:p>
    <w:p w:rsidR="00B12365" w:rsidRDefault="00B1236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2365" w:rsidSect="00964A61">
          <w:type w:val="continuous"/>
          <w:pgSz w:w="12240" w:h="15840"/>
          <w:pgMar w:top="1440" w:right="1440" w:bottom="1440" w:left="1440" w:header="1440" w:footer="1440" w:gutter="0"/>
          <w:cols w:space="720"/>
          <w:noEndnote/>
          <w:docGrid w:linePitch="326"/>
        </w:sectPr>
      </w:pPr>
    </w:p>
    <w:p w:rsidR="008C4A20" w:rsidRPr="00204F0D" w:rsidRDefault="008C4A2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33238" w:rsidRPr="00204F0D" w:rsidRDefault="008C4A2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The </w:t>
      </w:r>
      <w:r w:rsidR="00607AB5" w:rsidRPr="00204F0D">
        <w:rPr>
          <w:rFonts w:ascii="Arial" w:hAnsi="Arial" w:cs="Arial"/>
          <w:sz w:val="22"/>
          <w:szCs w:val="22"/>
        </w:rPr>
        <w:t xml:space="preserve">Vendor Inspection COE </w:t>
      </w:r>
      <w:r w:rsidRPr="00204F0D">
        <w:rPr>
          <w:rFonts w:ascii="Arial" w:hAnsi="Arial" w:cs="Arial"/>
          <w:sz w:val="22"/>
          <w:szCs w:val="22"/>
        </w:rPr>
        <w:t xml:space="preserve">notifies the appropriate Regional office and NRR </w:t>
      </w:r>
      <w:r w:rsidR="00607AB5" w:rsidRPr="00204F0D">
        <w:rPr>
          <w:rFonts w:ascii="Arial" w:hAnsi="Arial" w:cs="Arial"/>
          <w:sz w:val="22"/>
          <w:szCs w:val="22"/>
        </w:rPr>
        <w:t xml:space="preserve">or NRO </w:t>
      </w:r>
      <w:r w:rsidRPr="00204F0D">
        <w:rPr>
          <w:rFonts w:ascii="Arial" w:hAnsi="Arial" w:cs="Arial"/>
          <w:sz w:val="22"/>
          <w:szCs w:val="22"/>
        </w:rPr>
        <w:t xml:space="preserve">Project Manager upon identification of a plant specific problem that may require </w:t>
      </w:r>
      <w:proofErr w:type="gramStart"/>
      <w:r w:rsidRPr="00204F0D">
        <w:rPr>
          <w:rFonts w:ascii="Arial" w:hAnsi="Arial" w:cs="Arial"/>
          <w:sz w:val="22"/>
          <w:szCs w:val="22"/>
        </w:rPr>
        <w:t>prompt</w:t>
      </w:r>
      <w:proofErr w:type="gramEnd"/>
      <w:r w:rsidRPr="00204F0D">
        <w:rPr>
          <w:rFonts w:ascii="Arial" w:hAnsi="Arial" w:cs="Arial"/>
          <w:sz w:val="22"/>
          <w:szCs w:val="22"/>
        </w:rPr>
        <w:t xml:space="preserve"> </w:t>
      </w:r>
      <w:proofErr w:type="spellStart"/>
      <w:r w:rsidRPr="00204F0D">
        <w:rPr>
          <w:rFonts w:ascii="Arial" w:hAnsi="Arial" w:cs="Arial"/>
          <w:sz w:val="22"/>
          <w:szCs w:val="22"/>
        </w:rPr>
        <w:t>followup</w:t>
      </w:r>
      <w:proofErr w:type="spellEnd"/>
      <w:r w:rsidRPr="00204F0D">
        <w:rPr>
          <w:rFonts w:ascii="Arial" w:hAnsi="Arial" w:cs="Arial"/>
          <w:sz w:val="22"/>
          <w:szCs w:val="22"/>
        </w:rPr>
        <w:t xml:space="preserve"> by Regional and/or licensee personnel.</w:t>
      </w:r>
    </w:p>
    <w:p w:rsidR="00FD4D60" w:rsidRPr="00204F0D" w:rsidRDefault="00FD4D6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204F0D">
        <w:rPr>
          <w:rFonts w:ascii="Arial" w:hAnsi="Arial" w:cs="Arial"/>
          <w:sz w:val="22"/>
          <w:szCs w:val="22"/>
        </w:rPr>
        <w:t>2507-05</w:t>
      </w:r>
      <w:r w:rsidRPr="00204F0D">
        <w:rPr>
          <w:rFonts w:ascii="Arial" w:hAnsi="Arial" w:cs="Arial"/>
          <w:sz w:val="22"/>
          <w:szCs w:val="22"/>
        </w:rPr>
        <w:tab/>
        <w:t>DISCUSSION</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The </w:t>
      </w:r>
      <w:r w:rsidR="00607AB5" w:rsidRPr="00204F0D">
        <w:rPr>
          <w:rFonts w:ascii="Arial" w:hAnsi="Arial" w:cs="Arial"/>
          <w:sz w:val="22"/>
          <w:szCs w:val="22"/>
        </w:rPr>
        <w:t>Vendor Inspection COE</w:t>
      </w:r>
      <w:r w:rsidRPr="00204F0D">
        <w:rPr>
          <w:rFonts w:ascii="Arial" w:hAnsi="Arial" w:cs="Arial"/>
          <w:sz w:val="22"/>
          <w:szCs w:val="22"/>
        </w:rPr>
        <w:t xml:space="preserve"> </w:t>
      </w:r>
      <w:r w:rsidR="00FE43B4" w:rsidRPr="00204F0D">
        <w:rPr>
          <w:rFonts w:ascii="Arial" w:hAnsi="Arial" w:cs="Arial"/>
          <w:sz w:val="22"/>
          <w:szCs w:val="22"/>
        </w:rPr>
        <w:t xml:space="preserve">is </w:t>
      </w:r>
      <w:r w:rsidRPr="00204F0D">
        <w:rPr>
          <w:rFonts w:ascii="Arial" w:hAnsi="Arial" w:cs="Arial"/>
          <w:sz w:val="22"/>
          <w:szCs w:val="22"/>
        </w:rPr>
        <w:t>responsible for implementing the construction</w:t>
      </w:r>
      <w:ins w:id="156" w:author="sxc3" w:date="2013-07-10T09:25:00Z">
        <w:r w:rsidR="00CC4E72" w:rsidRPr="00204F0D">
          <w:rPr>
            <w:rFonts w:ascii="Arial" w:hAnsi="Arial" w:cs="Arial"/>
            <w:sz w:val="22"/>
            <w:szCs w:val="22"/>
          </w:rPr>
          <w:t xml:space="preserve"> and operational</w:t>
        </w:r>
      </w:ins>
      <w:r w:rsidRPr="00204F0D">
        <w:rPr>
          <w:rFonts w:ascii="Arial" w:hAnsi="Arial" w:cs="Arial"/>
          <w:sz w:val="22"/>
          <w:szCs w:val="22"/>
        </w:rPr>
        <w:t xml:space="preserve"> vendor inspection program at facilities where basic components are designed, manufactured, or stored.  Routine and reactive inspections are conducted to verify that the vendor QA programs are implemented and comply with the applicable regulatory requirements of Appendix B to 10 CFR Part 50</w:t>
      </w:r>
      <w:r w:rsidR="00E76348" w:rsidRPr="00204F0D">
        <w:rPr>
          <w:rFonts w:ascii="Arial" w:hAnsi="Arial" w:cs="Arial"/>
          <w:sz w:val="22"/>
          <w:szCs w:val="22"/>
        </w:rPr>
        <w:t xml:space="preserve">, </w:t>
      </w:r>
      <w:r w:rsidRPr="00204F0D">
        <w:rPr>
          <w:rFonts w:ascii="Arial" w:hAnsi="Arial" w:cs="Arial"/>
          <w:sz w:val="22"/>
          <w:szCs w:val="22"/>
        </w:rPr>
        <w:t>10 CFR Part 21</w:t>
      </w:r>
      <w:ins w:id="157" w:author="sxc3" w:date="2013-07-10T09:25:00Z">
        <w:r w:rsidR="00CC4E72" w:rsidRPr="00204F0D">
          <w:rPr>
            <w:rFonts w:ascii="Arial" w:hAnsi="Arial" w:cs="Arial"/>
            <w:sz w:val="22"/>
            <w:szCs w:val="22"/>
          </w:rPr>
          <w:t>, 10 CFR 50.55(e), and other industry applicable standards</w:t>
        </w:r>
        <w:r w:rsidR="00DF7ED4" w:rsidRPr="00204F0D">
          <w:rPr>
            <w:rFonts w:ascii="Arial" w:hAnsi="Arial" w:cs="Arial"/>
            <w:sz w:val="22"/>
            <w:szCs w:val="22"/>
          </w:rPr>
          <w:t xml:space="preserve"> </w:t>
        </w:r>
      </w:ins>
      <w:ins w:id="158" w:author="sxc3" w:date="2013-08-23T15:18:00Z">
        <w:r w:rsidR="00741338" w:rsidRPr="00204F0D">
          <w:rPr>
            <w:rFonts w:ascii="Arial" w:hAnsi="Arial" w:cs="Arial"/>
            <w:sz w:val="22"/>
            <w:szCs w:val="22"/>
          </w:rPr>
          <w:t>(</w:t>
        </w:r>
      </w:ins>
      <w:ins w:id="159" w:author="sxc3" w:date="2013-07-10T09:25:00Z">
        <w:r w:rsidR="00DF7ED4" w:rsidRPr="00204F0D">
          <w:rPr>
            <w:rFonts w:ascii="Arial" w:hAnsi="Arial" w:cs="Arial"/>
            <w:sz w:val="22"/>
            <w:szCs w:val="22"/>
          </w:rPr>
          <w:t>e.g., the ASME Boiler and Pressure Vessel Code and IEEE Standards</w:t>
        </w:r>
      </w:ins>
      <w:ins w:id="160" w:author="sxc3" w:date="2013-08-23T15:18:00Z">
        <w:r w:rsidR="00741338" w:rsidRPr="00204F0D">
          <w:rPr>
            <w:rFonts w:ascii="Arial" w:hAnsi="Arial" w:cs="Arial"/>
            <w:sz w:val="22"/>
            <w:szCs w:val="22"/>
          </w:rPr>
          <w:t>)</w:t>
        </w:r>
      </w:ins>
      <w:r w:rsidRPr="00204F0D">
        <w:rPr>
          <w:rFonts w:ascii="Arial" w:hAnsi="Arial" w:cs="Arial"/>
          <w:sz w:val="22"/>
          <w:szCs w:val="22"/>
        </w:rPr>
        <w:t>.</w:t>
      </w:r>
    </w:p>
    <w:p w:rsidR="007662B1" w:rsidRPr="00204F0D" w:rsidRDefault="007662B1"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This manual chapter provides NRC guidance for inspection and assessment of vendor QA programs in support of </w:t>
      </w:r>
      <w:ins w:id="161" w:author="sxc3" w:date="2013-07-10T09:25:00Z">
        <w:r w:rsidR="00D801C9" w:rsidRPr="00204F0D">
          <w:rPr>
            <w:rFonts w:ascii="Arial" w:hAnsi="Arial" w:cs="Arial"/>
            <w:sz w:val="22"/>
            <w:szCs w:val="22"/>
          </w:rPr>
          <w:t>operating</w:t>
        </w:r>
        <w:r w:rsidR="00D703FF" w:rsidRPr="00204F0D">
          <w:rPr>
            <w:rFonts w:ascii="Arial" w:hAnsi="Arial" w:cs="Arial"/>
            <w:sz w:val="22"/>
            <w:szCs w:val="22"/>
          </w:rPr>
          <w:t xml:space="preserve"> and </w:t>
        </w:r>
      </w:ins>
      <w:r w:rsidRPr="00204F0D">
        <w:rPr>
          <w:rFonts w:ascii="Arial" w:hAnsi="Arial" w:cs="Arial"/>
          <w:sz w:val="22"/>
          <w:szCs w:val="22"/>
        </w:rPr>
        <w:t>new reactor licensing</w:t>
      </w:r>
      <w:ins w:id="162" w:author="sxc3" w:date="2013-07-10T09:25:00Z">
        <w:r w:rsidR="00D703FF" w:rsidRPr="00204F0D">
          <w:rPr>
            <w:rFonts w:ascii="Arial" w:hAnsi="Arial" w:cs="Arial"/>
            <w:sz w:val="22"/>
            <w:szCs w:val="22"/>
          </w:rPr>
          <w:t>, as well as</w:t>
        </w:r>
      </w:ins>
      <w:r w:rsidRPr="00204F0D">
        <w:rPr>
          <w:rFonts w:ascii="Arial" w:hAnsi="Arial" w:cs="Arial"/>
          <w:sz w:val="22"/>
          <w:szCs w:val="22"/>
        </w:rPr>
        <w:t xml:space="preserve"> construction activities.  Specifically, this chapter defines the vendor inspection program for the following activities:</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80"/>
        <w:rPr>
          <w:rFonts w:ascii="Arial" w:hAnsi="Arial" w:cs="Arial"/>
          <w:sz w:val="22"/>
          <w:szCs w:val="22"/>
        </w:rPr>
      </w:pPr>
    </w:p>
    <w:p w:rsidR="008E0CF6" w:rsidRPr="00204F0D" w:rsidRDefault="00A556C6" w:rsidP="00ED6321">
      <w:pPr>
        <w:pStyle w:val="Level1"/>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 xml:space="preserve">Inspections of vendor QA program implementation during design and procurement activities in support of </w:t>
      </w:r>
      <w:ins w:id="163" w:author="sxc3" w:date="2013-07-10T09:25:00Z">
        <w:r w:rsidR="00D801C9" w:rsidRPr="00204F0D">
          <w:rPr>
            <w:rFonts w:ascii="Arial" w:hAnsi="Arial" w:cs="Arial"/>
            <w:sz w:val="22"/>
            <w:szCs w:val="22"/>
          </w:rPr>
          <w:t>material, equipment, and services supplied to the commercial nuclear industry</w:t>
        </w:r>
        <w:r w:rsidRPr="00204F0D">
          <w:rPr>
            <w:rFonts w:ascii="Arial" w:hAnsi="Arial" w:cs="Arial"/>
            <w:sz w:val="22"/>
            <w:szCs w:val="22"/>
          </w:rPr>
          <w:t>.</w:t>
        </w:r>
      </w:ins>
    </w:p>
    <w:p w:rsidR="00D703FF" w:rsidRPr="00204F0D" w:rsidRDefault="00D703FF" w:rsidP="00ED6321">
      <w:pPr>
        <w:pStyle w:val="Level1"/>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331E64" w:rsidRPr="00204F0D" w:rsidRDefault="00A556C6" w:rsidP="00ED6321">
      <w:pPr>
        <w:pStyle w:val="Level1"/>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Inspections to assess whether the vendor QA programs address specific processes such as commercial-grade dedication practices, vendor/</w:t>
      </w:r>
      <w:ins w:id="164" w:author="sxc3" w:date="2013-07-10T09:25:00Z">
        <w:r w:rsidR="00ED23C1" w:rsidRPr="00204F0D">
          <w:rPr>
            <w:rFonts w:ascii="Arial" w:hAnsi="Arial" w:cs="Arial"/>
            <w:sz w:val="22"/>
            <w:szCs w:val="22"/>
          </w:rPr>
          <w:t>sub-</w:t>
        </w:r>
      </w:ins>
      <w:r w:rsidRPr="00204F0D">
        <w:rPr>
          <w:rFonts w:ascii="Arial" w:hAnsi="Arial" w:cs="Arial"/>
          <w:sz w:val="22"/>
          <w:szCs w:val="22"/>
        </w:rPr>
        <w:t>vendor oversight, and reporting of defects and noncompliance associated with safety-related components or services utilized in a nuclear power plant in accordance with 10 CFR Part 21</w:t>
      </w:r>
      <w:ins w:id="165" w:author="sxc3" w:date="2013-07-10T09:25:00Z">
        <w:r w:rsidR="00DF7ED4" w:rsidRPr="00204F0D">
          <w:rPr>
            <w:rFonts w:ascii="Arial" w:hAnsi="Arial" w:cs="Arial"/>
            <w:sz w:val="22"/>
            <w:szCs w:val="22"/>
          </w:rPr>
          <w:t xml:space="preserve"> or 10 CFR 50.55(e) as applicable</w:t>
        </w:r>
      </w:ins>
      <w:r w:rsidRPr="00204F0D">
        <w:rPr>
          <w:rFonts w:ascii="Arial" w:hAnsi="Arial" w:cs="Arial"/>
          <w:sz w:val="22"/>
          <w:szCs w:val="22"/>
        </w:rPr>
        <w:t>.</w:t>
      </w:r>
    </w:p>
    <w:p w:rsidR="00DF7E91" w:rsidRPr="00204F0D" w:rsidRDefault="00DF7E91" w:rsidP="00DF7E91">
      <w:pPr>
        <w:pStyle w:val="Level1"/>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p>
    <w:p w:rsidR="006C1172" w:rsidRPr="00204F0D" w:rsidRDefault="006C1172" w:rsidP="00ED6321">
      <w:pPr>
        <w:pStyle w:val="Level1"/>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66" w:author="sxc3" w:date="2013-07-10T09:25:00Z"/>
          <w:rFonts w:ascii="Arial" w:hAnsi="Arial" w:cs="Arial"/>
          <w:sz w:val="22"/>
          <w:szCs w:val="22"/>
        </w:rPr>
      </w:pPr>
      <w:ins w:id="167" w:author="sxc3" w:date="2013-07-10T09:25:00Z">
        <w:r w:rsidRPr="00204F0D">
          <w:rPr>
            <w:rFonts w:ascii="Arial" w:hAnsi="Arial" w:cs="Arial"/>
            <w:sz w:val="22"/>
            <w:szCs w:val="22"/>
          </w:rPr>
          <w:t>Inspection to assess whether the vendor QA program implementation during design, fabrication, and testing of basic components support</w:t>
        </w:r>
      </w:ins>
      <w:ins w:id="168" w:author="sxc3" w:date="2013-09-20T13:53:00Z">
        <w:r w:rsidR="00C5558B">
          <w:rPr>
            <w:rFonts w:ascii="Arial" w:hAnsi="Arial" w:cs="Arial"/>
            <w:sz w:val="22"/>
            <w:szCs w:val="22"/>
          </w:rPr>
          <w:t>s</w:t>
        </w:r>
      </w:ins>
      <w:ins w:id="169" w:author="sxc3" w:date="2013-07-10T09:25:00Z">
        <w:r w:rsidRPr="00204F0D">
          <w:rPr>
            <w:rFonts w:ascii="Arial" w:hAnsi="Arial" w:cs="Arial"/>
            <w:sz w:val="22"/>
            <w:szCs w:val="22"/>
          </w:rPr>
          <w:t xml:space="preserve"> ITAAC-related activities such as inspection of offsite fabrication, modular construction techniques, </w:t>
        </w:r>
      </w:ins>
      <w:ins w:id="170" w:author="sxc3" w:date="2013-08-23T15:19:00Z">
        <w:r w:rsidR="00741338" w:rsidRPr="00204F0D">
          <w:rPr>
            <w:rFonts w:ascii="Arial" w:hAnsi="Arial" w:cs="Arial"/>
            <w:sz w:val="22"/>
            <w:szCs w:val="22"/>
          </w:rPr>
          <w:t xml:space="preserve">equipment qualification, </w:t>
        </w:r>
      </w:ins>
      <w:ins w:id="171" w:author="sxc3" w:date="2013-07-10T09:25:00Z">
        <w:r w:rsidRPr="00204F0D">
          <w:rPr>
            <w:rFonts w:ascii="Arial" w:hAnsi="Arial" w:cs="Arial"/>
            <w:sz w:val="22"/>
            <w:szCs w:val="22"/>
          </w:rPr>
          <w:t>and fabrication of long-lead components.  These inspections are tool</w:t>
        </w:r>
      </w:ins>
      <w:ins w:id="172" w:author="sxc3" w:date="2013-08-23T15:00:00Z">
        <w:r w:rsidR="00E76348" w:rsidRPr="00204F0D">
          <w:rPr>
            <w:rFonts w:ascii="Arial" w:hAnsi="Arial" w:cs="Arial"/>
            <w:sz w:val="22"/>
            <w:szCs w:val="22"/>
          </w:rPr>
          <w:t>s</w:t>
        </w:r>
      </w:ins>
      <w:ins w:id="173" w:author="sxc3" w:date="2013-07-10T09:25:00Z">
        <w:r w:rsidRPr="00204F0D">
          <w:rPr>
            <w:rFonts w:ascii="Arial" w:hAnsi="Arial" w:cs="Arial"/>
            <w:sz w:val="22"/>
            <w:szCs w:val="22"/>
          </w:rPr>
          <w:t xml:space="preserve"> to obtain information that will be used to support the Commission</w:t>
        </w:r>
      </w:ins>
      <w:ins w:id="174" w:author="sxc3" w:date="2013-08-23T15:00:00Z">
        <w:r w:rsidR="00E76348" w:rsidRPr="00204F0D">
          <w:rPr>
            <w:rFonts w:ascii="Arial" w:hAnsi="Arial" w:cs="Arial"/>
            <w:sz w:val="22"/>
            <w:szCs w:val="22"/>
          </w:rPr>
          <w:t>’s</w:t>
        </w:r>
      </w:ins>
      <w:ins w:id="175" w:author="sxc3" w:date="2013-07-10T09:25:00Z">
        <w:r w:rsidRPr="00204F0D">
          <w:rPr>
            <w:rFonts w:ascii="Arial" w:hAnsi="Arial" w:cs="Arial"/>
            <w:sz w:val="22"/>
            <w:szCs w:val="22"/>
          </w:rPr>
          <w:t xml:space="preserve"> determination that the </w:t>
        </w:r>
      </w:ins>
      <w:ins w:id="176" w:author="sxc3" w:date="2013-08-23T15:00:00Z">
        <w:r w:rsidR="00E76348" w:rsidRPr="00204F0D">
          <w:rPr>
            <w:rFonts w:ascii="Arial" w:hAnsi="Arial" w:cs="Arial"/>
            <w:sz w:val="22"/>
            <w:szCs w:val="22"/>
          </w:rPr>
          <w:t xml:space="preserve">ITAAC </w:t>
        </w:r>
      </w:ins>
      <w:ins w:id="177" w:author="sxc3" w:date="2013-07-10T09:25:00Z">
        <w:r w:rsidRPr="00204F0D">
          <w:rPr>
            <w:rFonts w:ascii="Arial" w:hAnsi="Arial" w:cs="Arial"/>
            <w:sz w:val="22"/>
            <w:szCs w:val="22"/>
          </w:rPr>
          <w:t>acceptance criteria in a combined license are met in accordance with 10 CFR 52.99 and 10 CFR 52.103(g).</w:t>
        </w:r>
      </w:ins>
    </w:p>
    <w:p w:rsidR="00A556C6" w:rsidRPr="00204F0D"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78" w:author="sxc3" w:date="2013-07-10T09:25:00Z"/>
          <w:rFonts w:ascii="Arial" w:hAnsi="Arial" w:cs="Arial"/>
          <w:sz w:val="22"/>
          <w:szCs w:val="22"/>
        </w:rPr>
      </w:pPr>
    </w:p>
    <w:p w:rsidR="00331E64" w:rsidRPr="00204F0D" w:rsidRDefault="00A556C6" w:rsidP="00ED6321">
      <w:pPr>
        <w:pStyle w:val="Level1"/>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 xml:space="preserve">Inspections to verify that root </w:t>
      </w:r>
      <w:proofErr w:type="gramStart"/>
      <w:r w:rsidRPr="00204F0D">
        <w:rPr>
          <w:rFonts w:ascii="Arial" w:hAnsi="Arial" w:cs="Arial"/>
          <w:sz w:val="22"/>
          <w:szCs w:val="22"/>
        </w:rPr>
        <w:t>cause</w:t>
      </w:r>
      <w:proofErr w:type="gramEnd"/>
      <w:r w:rsidRPr="00204F0D">
        <w:rPr>
          <w:rFonts w:ascii="Arial" w:hAnsi="Arial" w:cs="Arial"/>
          <w:sz w:val="22"/>
          <w:szCs w:val="22"/>
        </w:rPr>
        <w:t xml:space="preserve"> analyses of reported defects and failures to comply are being identified and that suitable corrective actions are developed and implemented.</w:t>
      </w:r>
    </w:p>
    <w:p w:rsidR="00A556C6" w:rsidRPr="00204F0D"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331E64" w:rsidRPr="00204F0D" w:rsidRDefault="00A556C6" w:rsidP="00ED6321">
      <w:pPr>
        <w:pStyle w:val="Level1"/>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 xml:space="preserve">Provide input to the NRC operating experience program in order to provide timely information to the nuclear industry of potential issues that are safety significant and with generic implications.  These issues could include substandard, suspected </w:t>
      </w:r>
      <w:r w:rsidR="00211F5D" w:rsidRPr="00204F0D">
        <w:rPr>
          <w:rFonts w:ascii="Arial" w:hAnsi="Arial" w:cs="Arial"/>
          <w:sz w:val="22"/>
          <w:szCs w:val="22"/>
        </w:rPr>
        <w:t>counterfeit</w:t>
      </w:r>
      <w:r w:rsidR="00E76348" w:rsidRPr="00204F0D">
        <w:rPr>
          <w:rFonts w:ascii="Arial" w:hAnsi="Arial" w:cs="Arial"/>
          <w:sz w:val="22"/>
          <w:szCs w:val="22"/>
        </w:rPr>
        <w:t>,</w:t>
      </w:r>
      <w:r w:rsidRPr="00204F0D">
        <w:rPr>
          <w:rFonts w:ascii="Arial" w:hAnsi="Arial" w:cs="Arial"/>
          <w:sz w:val="22"/>
          <w:szCs w:val="22"/>
        </w:rPr>
        <w:t xml:space="preserve"> or fraudulently</w:t>
      </w:r>
      <w:ins w:id="179" w:author="sxc3" w:date="2013-09-16T09:55:00Z">
        <w:r w:rsidR="00261762">
          <w:rPr>
            <w:rFonts w:ascii="Arial" w:hAnsi="Arial" w:cs="Arial"/>
            <w:sz w:val="22"/>
            <w:szCs w:val="22"/>
          </w:rPr>
          <w:t xml:space="preserve"> marked</w:t>
        </w:r>
      </w:ins>
      <w:r w:rsidRPr="00204F0D">
        <w:rPr>
          <w:rFonts w:ascii="Arial" w:hAnsi="Arial" w:cs="Arial"/>
          <w:sz w:val="22"/>
          <w:szCs w:val="22"/>
        </w:rPr>
        <w:t xml:space="preserve"> </w:t>
      </w:r>
      <w:ins w:id="180" w:author="sxc3" w:date="2013-08-23T15:01:00Z">
        <w:r w:rsidR="00E76348" w:rsidRPr="00204F0D">
          <w:rPr>
            <w:rFonts w:ascii="Arial" w:hAnsi="Arial" w:cs="Arial"/>
            <w:sz w:val="22"/>
            <w:szCs w:val="22"/>
          </w:rPr>
          <w:t>basic components</w:t>
        </w:r>
      </w:ins>
      <w:r w:rsidRPr="00204F0D">
        <w:rPr>
          <w:rFonts w:ascii="Arial" w:hAnsi="Arial" w:cs="Arial"/>
          <w:sz w:val="22"/>
          <w:szCs w:val="22"/>
        </w:rPr>
        <w:t xml:space="preserve">.  </w:t>
      </w:r>
    </w:p>
    <w:p w:rsidR="00B12365" w:rsidRDefault="00B1236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2365" w:rsidSect="00B12365">
          <w:pgSz w:w="12240" w:h="15840"/>
          <w:pgMar w:top="1440" w:right="1440" w:bottom="1440" w:left="1440" w:header="1440" w:footer="1440" w:gutter="0"/>
          <w:cols w:space="720"/>
          <w:noEndnote/>
          <w:docGrid w:linePitch="326"/>
        </w:sect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204F0D">
        <w:rPr>
          <w:rFonts w:ascii="Arial" w:hAnsi="Arial" w:cs="Arial"/>
          <w:sz w:val="22"/>
          <w:szCs w:val="22"/>
        </w:rPr>
        <w:t>2507-06</w:t>
      </w:r>
      <w:r w:rsidRPr="00204F0D">
        <w:rPr>
          <w:rFonts w:ascii="Arial" w:hAnsi="Arial" w:cs="Arial"/>
          <w:sz w:val="22"/>
          <w:szCs w:val="22"/>
        </w:rPr>
        <w:tab/>
        <w:t>INSPECTION POLICIES AND GUIDANCE</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06.01 </w:t>
      </w:r>
      <w:r w:rsidRPr="00204F0D">
        <w:rPr>
          <w:rFonts w:ascii="Arial" w:hAnsi="Arial" w:cs="Arial"/>
          <w:sz w:val="22"/>
          <w:szCs w:val="22"/>
        </w:rPr>
        <w:tab/>
      </w:r>
      <w:r w:rsidRPr="00204F0D">
        <w:rPr>
          <w:rFonts w:ascii="Arial" w:hAnsi="Arial" w:cs="Arial"/>
          <w:sz w:val="22"/>
          <w:szCs w:val="22"/>
          <w:u w:val="single"/>
        </w:rPr>
        <w:t>Vendor Selection</w:t>
      </w:r>
      <w:r w:rsidR="00204F0D">
        <w:rPr>
          <w:rFonts w:ascii="Arial" w:hAnsi="Arial" w:cs="Arial"/>
          <w:sz w:val="22"/>
          <w:szCs w:val="22"/>
        </w:rPr>
        <w:t>.</w:t>
      </w:r>
      <w:r w:rsidR="008E70DB"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 xml:space="preserve">The selection of vendors for inspection is based on several </w:t>
      </w:r>
      <w:proofErr w:type="gramStart"/>
      <w:r w:rsidRPr="00204F0D">
        <w:rPr>
          <w:rFonts w:ascii="Arial" w:hAnsi="Arial" w:cs="Arial"/>
          <w:sz w:val="22"/>
          <w:szCs w:val="22"/>
        </w:rPr>
        <w:t>factors, that</w:t>
      </w:r>
      <w:proofErr w:type="gramEnd"/>
      <w:r w:rsidRPr="00204F0D">
        <w:rPr>
          <w:rFonts w:ascii="Arial" w:hAnsi="Arial" w:cs="Arial"/>
          <w:sz w:val="22"/>
          <w:szCs w:val="22"/>
        </w:rPr>
        <w:t xml:space="preserve"> include:</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31E64" w:rsidRPr="00204F0D" w:rsidRDefault="00A556C6" w:rsidP="00ED6321">
      <w:pPr>
        <w:pStyle w:val="Level1"/>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The significance to safety of the equipment or service provided,</w:t>
      </w:r>
    </w:p>
    <w:p w:rsidR="00331E64" w:rsidRPr="00204F0D" w:rsidRDefault="00331E64"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331E64" w:rsidRPr="00204F0D" w:rsidRDefault="00A556C6" w:rsidP="00ED6321">
      <w:pPr>
        <w:pStyle w:val="Level1"/>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Verification of ITAAC in support of onsite construction activities,</w:t>
      </w:r>
    </w:p>
    <w:p w:rsidR="00331E64" w:rsidRPr="00204F0D" w:rsidRDefault="00331E64"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A556C6" w:rsidRPr="00204F0D" w:rsidRDefault="00A556C6"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sectPr w:rsidR="00A556C6" w:rsidRPr="00204F0D" w:rsidSect="00B12365">
          <w:pgSz w:w="12240" w:h="15840"/>
          <w:pgMar w:top="1440" w:right="1440" w:bottom="1440" w:left="1440" w:header="1440" w:footer="1440" w:gutter="0"/>
          <w:cols w:space="720"/>
          <w:noEndnote/>
          <w:docGrid w:linePitch="326"/>
        </w:sectPr>
      </w:pPr>
    </w:p>
    <w:p w:rsidR="00331E64" w:rsidRPr="00204F0D" w:rsidRDefault="00A556C6" w:rsidP="00ED6321">
      <w:pPr>
        <w:pStyle w:val="Level1"/>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lastRenderedPageBreak/>
        <w:t>Input from the technical staff necessary to support completion of design certification (DC) and combined license (COL) reviews,</w:t>
      </w:r>
    </w:p>
    <w:p w:rsidR="00331E64" w:rsidRPr="00204F0D" w:rsidRDefault="00331E64"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331E64" w:rsidRPr="00204F0D" w:rsidRDefault="00A556C6" w:rsidP="00ED6321">
      <w:pPr>
        <w:pStyle w:val="Level1"/>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The frequency and significance to safety of problems identified with vendor-supplied materials, equipment, or services, including third-party auditing organizations,</w:t>
      </w:r>
    </w:p>
    <w:p w:rsidR="00331E64" w:rsidRPr="00204F0D" w:rsidRDefault="00331E64" w:rsidP="00ED63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331E64" w:rsidRDefault="00A556C6" w:rsidP="00ED6321">
      <w:pPr>
        <w:pStyle w:val="Level1"/>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 xml:space="preserve">The number of licensees affected by the problem identified, the performance history of a vendor, and </w:t>
      </w:r>
    </w:p>
    <w:p w:rsidR="00722992" w:rsidRPr="00204F0D" w:rsidRDefault="00722992" w:rsidP="00722992">
      <w:pPr>
        <w:pStyle w:val="Level1"/>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
    <w:p w:rsidR="00331E64" w:rsidRPr="00204F0D" w:rsidRDefault="00A556C6" w:rsidP="00ED6321">
      <w:pPr>
        <w:pStyle w:val="Level1"/>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 xml:space="preserve">Other information received by </w:t>
      </w:r>
      <w:ins w:id="181" w:author="sxc3" w:date="2013-07-10T09:25:00Z">
        <w:r w:rsidR="007834AC" w:rsidRPr="00204F0D">
          <w:rPr>
            <w:rFonts w:ascii="Arial" w:hAnsi="Arial" w:cs="Arial"/>
            <w:sz w:val="22"/>
            <w:szCs w:val="22"/>
          </w:rPr>
          <w:t>Vendor Inspection COE</w:t>
        </w:r>
      </w:ins>
      <w:r w:rsidRPr="00204F0D">
        <w:rPr>
          <w:rFonts w:ascii="Arial" w:hAnsi="Arial" w:cs="Arial"/>
          <w:sz w:val="22"/>
          <w:szCs w:val="22"/>
        </w:rPr>
        <w:t xml:space="preserve"> from allegations, Part 21 reports, 50.55(e) reports, Licensee Event Reports (LERs), and other NRC organizations.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The results of past inspections, event evaluations, and inspector and management reviews should be used to schedule and determine the focus of planned inspections at each vendor facility. </w:t>
      </w:r>
    </w:p>
    <w:p w:rsidR="00AB5884" w:rsidRPr="00204F0D" w:rsidRDefault="00AB5884"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5884" w:rsidRPr="00C5558B" w:rsidRDefault="008F096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2" w:author="sxc3" w:date="2013-07-10T09:25:00Z"/>
          <w:rFonts w:ascii="Arial" w:hAnsi="Arial" w:cs="Arial"/>
          <w:sz w:val="22"/>
          <w:szCs w:val="22"/>
        </w:rPr>
      </w:pPr>
      <w:ins w:id="183" w:author="sxc3" w:date="2013-07-10T09:25:00Z">
        <w:r w:rsidRPr="00FE6507">
          <w:rPr>
            <w:rFonts w:ascii="Arial" w:hAnsi="Arial" w:cs="Arial"/>
            <w:i/>
            <w:sz w:val="22"/>
            <w:szCs w:val="22"/>
          </w:rPr>
          <w:t>R</w:t>
        </w:r>
        <w:r w:rsidR="00331E64" w:rsidRPr="00FE6507">
          <w:rPr>
            <w:rFonts w:ascii="Arial" w:hAnsi="Arial" w:cs="Arial"/>
            <w:i/>
            <w:sz w:val="22"/>
            <w:szCs w:val="22"/>
          </w:rPr>
          <w:t>efer to the Vendor Inspection Program Plan for additional guidance on the process use</w:t>
        </w:r>
        <w:r w:rsidRPr="00FE6507">
          <w:rPr>
            <w:rFonts w:ascii="Arial" w:hAnsi="Arial" w:cs="Arial"/>
            <w:i/>
            <w:sz w:val="22"/>
            <w:szCs w:val="22"/>
          </w:rPr>
          <w:t>d</w:t>
        </w:r>
        <w:r w:rsidR="00331E64" w:rsidRPr="00FE6507">
          <w:rPr>
            <w:rFonts w:ascii="Arial" w:hAnsi="Arial" w:cs="Arial"/>
            <w:i/>
            <w:sz w:val="22"/>
            <w:szCs w:val="22"/>
          </w:rPr>
          <w:t xml:space="preserve"> by </w:t>
        </w:r>
        <w:r w:rsidR="00607AB5" w:rsidRPr="00FE6507">
          <w:rPr>
            <w:rFonts w:ascii="Arial" w:hAnsi="Arial" w:cs="Arial"/>
            <w:i/>
            <w:sz w:val="22"/>
            <w:szCs w:val="22"/>
          </w:rPr>
          <w:t>the Vendor Inspection COE</w:t>
        </w:r>
        <w:r w:rsidR="00331E64" w:rsidRPr="00FE6507">
          <w:rPr>
            <w:rFonts w:ascii="Arial" w:hAnsi="Arial" w:cs="Arial"/>
            <w:i/>
            <w:sz w:val="22"/>
            <w:szCs w:val="22"/>
          </w:rPr>
          <w:t xml:space="preserve"> for the selection of vendors</w:t>
        </w:r>
      </w:ins>
      <w:ins w:id="184" w:author="sxc3" w:date="2013-09-20T13:54:00Z">
        <w:r w:rsidR="00C5558B" w:rsidRPr="00FE6507">
          <w:rPr>
            <w:rFonts w:ascii="Arial" w:hAnsi="Arial" w:cs="Arial"/>
            <w:i/>
            <w:sz w:val="22"/>
            <w:szCs w:val="22"/>
          </w:rPr>
          <w:t>.</w:t>
        </w:r>
      </w:ins>
      <w:r w:rsidR="00FE6507">
        <w:rPr>
          <w:rFonts w:ascii="Arial" w:hAnsi="Arial" w:cs="Arial"/>
          <w:i/>
          <w:sz w:val="22"/>
          <w:szCs w:val="22"/>
        </w:rPr>
        <w:t xml:space="preserve"> </w:t>
      </w:r>
      <w:ins w:id="185" w:author="sxc3" w:date="2013-07-10T09:25:00Z">
        <w:r w:rsidR="00331E64" w:rsidRPr="00C5558B">
          <w:rPr>
            <w:rFonts w:ascii="Arial" w:hAnsi="Arial" w:cs="Arial"/>
            <w:sz w:val="22"/>
            <w:szCs w:val="22"/>
          </w:rPr>
          <w:t xml:space="preserve"> [C2] </w:t>
        </w:r>
      </w:ins>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6" w:author="sxc3" w:date="2013-07-10T09:25:00Z"/>
          <w:rFonts w:ascii="Arial" w:hAnsi="Arial" w:cs="Arial"/>
          <w:sz w:val="22"/>
          <w:szCs w:val="22"/>
        </w:rPr>
      </w:pPr>
    </w:p>
    <w:p w:rsidR="00331E64" w:rsidRPr="00204F0D" w:rsidRDefault="00A556C6" w:rsidP="002C0A1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06.02 </w:t>
      </w:r>
      <w:r w:rsidRPr="00204F0D">
        <w:rPr>
          <w:rFonts w:ascii="Arial" w:hAnsi="Arial" w:cs="Arial"/>
          <w:sz w:val="22"/>
          <w:szCs w:val="22"/>
        </w:rPr>
        <w:tab/>
      </w:r>
      <w:r w:rsidRPr="00204F0D">
        <w:rPr>
          <w:rFonts w:ascii="Arial" w:hAnsi="Arial" w:cs="Arial"/>
          <w:sz w:val="22"/>
          <w:szCs w:val="22"/>
          <w:u w:val="single"/>
        </w:rPr>
        <w:t>Inspection Emphasis</w:t>
      </w:r>
      <w:r w:rsidRPr="00204F0D">
        <w:rPr>
          <w:rFonts w:ascii="Arial" w:hAnsi="Arial" w:cs="Arial"/>
          <w:sz w:val="22"/>
          <w:szCs w:val="22"/>
        </w:rPr>
        <w:t xml:space="preserve">. </w:t>
      </w:r>
      <w:r w:rsidR="00722992">
        <w:rPr>
          <w:rFonts w:ascii="Arial" w:hAnsi="Arial" w:cs="Arial"/>
          <w:sz w:val="22"/>
          <w:szCs w:val="22"/>
        </w:rPr>
        <w:t xml:space="preserve"> </w:t>
      </w:r>
      <w:r w:rsidR="004E2E76" w:rsidRPr="00204F0D">
        <w:rPr>
          <w:rFonts w:ascii="Arial" w:hAnsi="Arial" w:cs="Arial"/>
          <w:sz w:val="22"/>
          <w:szCs w:val="22"/>
        </w:rPr>
        <w:t xml:space="preserve">Inspection emphasis is placed on </w:t>
      </w:r>
      <w:ins w:id="187" w:author="sxc3" w:date="2013-07-10T09:25:00Z">
        <w:r w:rsidR="001A15A3" w:rsidRPr="00204F0D">
          <w:rPr>
            <w:rFonts w:ascii="Arial" w:hAnsi="Arial" w:cs="Arial"/>
            <w:sz w:val="22"/>
            <w:szCs w:val="22"/>
          </w:rPr>
          <w:t>implementation of the</w:t>
        </w:r>
      </w:ins>
      <w:r w:rsidR="004E2E76" w:rsidRPr="00204F0D">
        <w:rPr>
          <w:rFonts w:ascii="Arial" w:hAnsi="Arial" w:cs="Arial"/>
          <w:sz w:val="22"/>
          <w:szCs w:val="22"/>
        </w:rPr>
        <w:t xml:space="preserve"> processes employed by vendors during the design, fabrication, and testing of basic components.  The inspectors will </w:t>
      </w:r>
      <w:ins w:id="188" w:author="sxc3" w:date="2013-07-10T09:25:00Z">
        <w:r w:rsidR="001A15A3" w:rsidRPr="00204F0D">
          <w:rPr>
            <w:rFonts w:ascii="Arial" w:hAnsi="Arial" w:cs="Arial"/>
            <w:sz w:val="22"/>
            <w:szCs w:val="22"/>
          </w:rPr>
          <w:t>verify t</w:t>
        </w:r>
      </w:ins>
      <w:ins w:id="189" w:author="sxc3" w:date="2013-08-23T13:46:00Z">
        <w:r w:rsidR="002613F6" w:rsidRPr="00204F0D">
          <w:rPr>
            <w:rFonts w:ascii="Arial" w:hAnsi="Arial" w:cs="Arial"/>
            <w:sz w:val="22"/>
            <w:szCs w:val="22"/>
          </w:rPr>
          <w:t>h</w:t>
        </w:r>
      </w:ins>
      <w:ins w:id="190" w:author="sxc3" w:date="2013-07-10T09:25:00Z">
        <w:r w:rsidR="001A15A3" w:rsidRPr="00204F0D">
          <w:rPr>
            <w:rFonts w:ascii="Arial" w:hAnsi="Arial" w:cs="Arial"/>
            <w:sz w:val="22"/>
            <w:szCs w:val="22"/>
          </w:rPr>
          <w:t>rough sampling</w:t>
        </w:r>
      </w:ins>
      <w:r w:rsidR="004E2E76" w:rsidRPr="00204F0D">
        <w:rPr>
          <w:rFonts w:ascii="Arial" w:hAnsi="Arial" w:cs="Arial"/>
          <w:sz w:val="22"/>
          <w:szCs w:val="22"/>
        </w:rPr>
        <w:t xml:space="preserve"> that the vendor</w:t>
      </w:r>
      <w:r w:rsidR="001A15A3" w:rsidRPr="00204F0D">
        <w:rPr>
          <w:rFonts w:ascii="Arial" w:hAnsi="Arial" w:cs="Arial"/>
          <w:sz w:val="22"/>
          <w:szCs w:val="22"/>
        </w:rPr>
        <w:t>’</w:t>
      </w:r>
      <w:r w:rsidR="004E2E76" w:rsidRPr="00204F0D">
        <w:rPr>
          <w:rFonts w:ascii="Arial" w:hAnsi="Arial" w:cs="Arial"/>
          <w:sz w:val="22"/>
          <w:szCs w:val="22"/>
        </w:rPr>
        <w:t xml:space="preserve">s quality processes meet applicable industry codes, standards, and regulatory requirements.  </w:t>
      </w:r>
    </w:p>
    <w:p w:rsidR="007662B1" w:rsidRPr="00204F0D" w:rsidRDefault="007662B1" w:rsidP="00ED6321">
      <w:pPr>
        <w:rPr>
          <w:rFonts w:ascii="Arial" w:hAnsi="Arial" w:cs="Arial"/>
          <w:sz w:val="22"/>
          <w:szCs w:val="22"/>
        </w:rPr>
      </w:pPr>
    </w:p>
    <w:p w:rsidR="004E2E76" w:rsidRPr="00204F0D" w:rsidRDefault="004E2E76" w:rsidP="00ED6321">
      <w:pPr>
        <w:rPr>
          <w:ins w:id="191" w:author="sxc3" w:date="2013-07-10T09:25:00Z"/>
          <w:rFonts w:ascii="Arial" w:hAnsi="Arial" w:cs="Arial"/>
          <w:sz w:val="22"/>
          <w:szCs w:val="22"/>
        </w:rPr>
      </w:pPr>
      <w:ins w:id="192" w:author="sxc3" w:date="2013-07-10T09:25:00Z">
        <w:r w:rsidRPr="00204F0D">
          <w:rPr>
            <w:rFonts w:ascii="Arial" w:hAnsi="Arial" w:cs="Arial"/>
            <w:sz w:val="22"/>
            <w:szCs w:val="22"/>
          </w:rPr>
          <w:t xml:space="preserve">Vendor inspections will also follow-up on reported problems and design activities, examination of the implementation of licensee and vendor procurement programs, and the licensee's interface and action in response to vendor information.  The intent of the inspections is to ensure that the vendor or the licensee has determined the root cause of problems. </w:t>
        </w:r>
      </w:ins>
      <w:r w:rsidR="00722992">
        <w:rPr>
          <w:rFonts w:ascii="Arial" w:hAnsi="Arial" w:cs="Arial"/>
          <w:sz w:val="22"/>
          <w:szCs w:val="22"/>
        </w:rPr>
        <w:t xml:space="preserve"> </w:t>
      </w:r>
      <w:ins w:id="193" w:author="sxc3" w:date="2013-07-10T09:25:00Z">
        <w:r w:rsidRPr="00204F0D">
          <w:rPr>
            <w:rFonts w:ascii="Arial" w:hAnsi="Arial" w:cs="Arial"/>
            <w:sz w:val="22"/>
            <w:szCs w:val="22"/>
          </w:rPr>
          <w:t>The inspections also determine that suitable corrective action is being or has been developed, design packages are technically accurate, and licensees are receiving vendor information and using it appropriately.  Inspection of certain programmatic aspects of vendor and licensee programs is appropriate to the extent necessary to ensure that procedures are in place to identify, evaluate, and act on potential or identified problems, action is taken to prevent recurrence, and adequate control of other activities, such as design, is exercised.</w:t>
        </w:r>
      </w:ins>
    </w:p>
    <w:p w:rsidR="00B12365" w:rsidRDefault="00B1236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2365" w:rsidSect="00964A61">
          <w:type w:val="continuous"/>
          <w:pgSz w:w="12240" w:h="15840"/>
          <w:pgMar w:top="1440" w:right="1440" w:bottom="1440" w:left="1440" w:header="1440" w:footer="1440" w:gutter="0"/>
          <w:cols w:space="720"/>
          <w:noEndnote/>
          <w:docGrid w:linePitch="326"/>
        </w:sect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In addition to verifying the implementation of the Appendix B criteria described above, vendor inspections will include the review of the vendor</w:t>
      </w:r>
      <w:r w:rsidR="00D801C9" w:rsidRPr="00204F0D">
        <w:rPr>
          <w:rFonts w:ascii="Arial" w:hAnsi="Arial" w:cs="Arial"/>
          <w:sz w:val="22"/>
          <w:szCs w:val="22"/>
        </w:rPr>
        <w:t>’</w:t>
      </w:r>
      <w:r w:rsidRPr="00204F0D">
        <w:rPr>
          <w:rFonts w:ascii="Arial" w:hAnsi="Arial" w:cs="Arial"/>
          <w:sz w:val="22"/>
          <w:szCs w:val="22"/>
        </w:rPr>
        <w:t xml:space="preserve">s </w:t>
      </w:r>
      <w:ins w:id="194" w:author="sxc3" w:date="2013-09-16T09:56:00Z">
        <w:r w:rsidR="00261762">
          <w:rPr>
            <w:rFonts w:ascii="Arial" w:hAnsi="Arial" w:cs="Arial"/>
            <w:sz w:val="22"/>
            <w:szCs w:val="22"/>
          </w:rPr>
          <w:t xml:space="preserve">implementation of </w:t>
        </w:r>
      </w:ins>
      <w:r w:rsidRPr="00204F0D">
        <w:rPr>
          <w:rFonts w:ascii="Arial" w:hAnsi="Arial" w:cs="Arial"/>
          <w:sz w:val="22"/>
          <w:szCs w:val="22"/>
        </w:rPr>
        <w:t>10 CFR Part 21 or Part 50.55(e) procedures and, when applicable, activities performed as part of commercial-grade dedication.</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73E1" w:rsidRPr="00204F0D" w:rsidRDefault="00C82A13" w:rsidP="00ED6321">
      <w:pPr>
        <w:rPr>
          <w:rFonts w:ascii="Arial" w:hAnsi="Arial" w:cs="Arial"/>
          <w:sz w:val="22"/>
          <w:szCs w:val="22"/>
        </w:rPr>
      </w:pPr>
      <w:r w:rsidRPr="00204F0D">
        <w:rPr>
          <w:rFonts w:ascii="Arial" w:hAnsi="Arial" w:cs="Arial"/>
          <w:sz w:val="22"/>
          <w:szCs w:val="22"/>
        </w:rPr>
        <w:t xml:space="preserve">For ITAAC-related activities, the inspectors may verify by visual observations, physical examinations, or review of records that the relevant analyses or special processes </w:t>
      </w:r>
      <w:r w:rsidR="00FF73E1" w:rsidRPr="00204F0D">
        <w:rPr>
          <w:rFonts w:ascii="Arial" w:hAnsi="Arial" w:cs="Arial"/>
          <w:sz w:val="22"/>
          <w:szCs w:val="22"/>
        </w:rPr>
        <w:t>and testing</w:t>
      </w:r>
      <w:r w:rsidRPr="00204F0D">
        <w:rPr>
          <w:rFonts w:ascii="Arial" w:hAnsi="Arial" w:cs="Arial"/>
          <w:sz w:val="22"/>
          <w:szCs w:val="22"/>
        </w:rPr>
        <w:t xml:space="preserve"> activities are consistent with the applicable design description commitments in the certified design.</w:t>
      </w:r>
      <w:r w:rsidR="00FF73E1" w:rsidRPr="00204F0D">
        <w:rPr>
          <w:rFonts w:ascii="Arial" w:hAnsi="Arial" w:cs="Arial"/>
          <w:sz w:val="22"/>
          <w:szCs w:val="22"/>
        </w:rPr>
        <w:t xml:space="preserve">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06.03 </w:t>
      </w:r>
      <w:r w:rsidRPr="00204F0D">
        <w:rPr>
          <w:rFonts w:ascii="Arial" w:hAnsi="Arial" w:cs="Arial"/>
          <w:sz w:val="22"/>
          <w:szCs w:val="22"/>
        </w:rPr>
        <w:tab/>
      </w:r>
      <w:r w:rsidRPr="00204F0D">
        <w:rPr>
          <w:rFonts w:ascii="Arial" w:hAnsi="Arial" w:cs="Arial"/>
          <w:sz w:val="22"/>
          <w:szCs w:val="22"/>
          <w:u w:val="single"/>
        </w:rPr>
        <w:t>Inspection Plans</w:t>
      </w:r>
      <w:r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Inspection plans are required for all inspections. The lead inspector is responsible for preparation of the inspection plan. Inspection plans will follow the guidance contained in Section 06.</w:t>
      </w:r>
      <w:r w:rsidR="002417B6" w:rsidRPr="00204F0D">
        <w:rPr>
          <w:rFonts w:ascii="Arial" w:hAnsi="Arial" w:cs="Arial"/>
          <w:sz w:val="22"/>
          <w:szCs w:val="22"/>
        </w:rPr>
        <w:t xml:space="preserve">07 </w:t>
      </w:r>
      <w:r w:rsidRPr="00204F0D">
        <w:rPr>
          <w:rFonts w:ascii="Arial" w:hAnsi="Arial" w:cs="Arial"/>
          <w:sz w:val="22"/>
          <w:szCs w:val="22"/>
        </w:rPr>
        <w:t xml:space="preserve">of this manual chapter.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06.04 </w:t>
      </w:r>
      <w:r w:rsidRPr="00204F0D">
        <w:rPr>
          <w:rFonts w:ascii="Arial" w:hAnsi="Arial" w:cs="Arial"/>
          <w:sz w:val="22"/>
          <w:szCs w:val="22"/>
        </w:rPr>
        <w:tab/>
      </w:r>
      <w:r w:rsidRPr="00204F0D">
        <w:rPr>
          <w:rFonts w:ascii="Arial" w:hAnsi="Arial" w:cs="Arial"/>
          <w:sz w:val="22"/>
          <w:szCs w:val="22"/>
          <w:u w:val="single"/>
        </w:rPr>
        <w:t>Development of Generic Communications</w:t>
      </w:r>
      <w:r w:rsidR="00E61193">
        <w:rPr>
          <w:rFonts w:ascii="Arial" w:hAnsi="Arial" w:cs="Arial"/>
          <w:sz w:val="22"/>
          <w:szCs w:val="22"/>
        </w:rPr>
        <w:t>.</w:t>
      </w:r>
      <w:r w:rsidR="008E70DB"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 xml:space="preserve">The </w:t>
      </w:r>
      <w:ins w:id="195" w:author="sxc3" w:date="2013-07-10T09:25:00Z">
        <w:r w:rsidR="007834AC" w:rsidRPr="00204F0D">
          <w:rPr>
            <w:rFonts w:ascii="Arial" w:hAnsi="Arial" w:cs="Arial"/>
            <w:sz w:val="22"/>
            <w:szCs w:val="22"/>
          </w:rPr>
          <w:t>Vendor Inspection COE</w:t>
        </w:r>
      </w:ins>
      <w:r w:rsidRPr="00204F0D">
        <w:rPr>
          <w:rFonts w:ascii="Arial" w:hAnsi="Arial" w:cs="Arial"/>
          <w:sz w:val="22"/>
          <w:szCs w:val="22"/>
        </w:rPr>
        <w:t xml:space="preserve"> will prepare input to the </w:t>
      </w:r>
      <w:r w:rsidR="00C82A13" w:rsidRPr="00204F0D">
        <w:rPr>
          <w:rFonts w:ascii="Arial" w:hAnsi="Arial" w:cs="Arial"/>
          <w:sz w:val="22"/>
          <w:szCs w:val="22"/>
        </w:rPr>
        <w:t>NRO</w:t>
      </w:r>
      <w:ins w:id="196" w:author="sxc3" w:date="2013-07-10T09:25:00Z">
        <w:r w:rsidR="004213C0" w:rsidRPr="00204F0D">
          <w:rPr>
            <w:rFonts w:ascii="Arial" w:hAnsi="Arial" w:cs="Arial"/>
            <w:sz w:val="22"/>
            <w:szCs w:val="22"/>
          </w:rPr>
          <w:t xml:space="preserve"> or NRR</w:t>
        </w:r>
      </w:ins>
      <w:r w:rsidR="00C82A13" w:rsidRPr="00204F0D">
        <w:rPr>
          <w:rFonts w:ascii="Arial" w:hAnsi="Arial" w:cs="Arial"/>
          <w:sz w:val="22"/>
          <w:szCs w:val="22"/>
        </w:rPr>
        <w:t xml:space="preserve"> branch responsible for </w:t>
      </w:r>
      <w:r w:rsidR="008B433C" w:rsidRPr="00204F0D">
        <w:rPr>
          <w:rFonts w:ascii="Arial" w:hAnsi="Arial" w:cs="Arial"/>
          <w:sz w:val="22"/>
          <w:szCs w:val="22"/>
        </w:rPr>
        <w:t xml:space="preserve">generic communications (bulletins, information notices, generic letters, or regulatory information summaries) </w:t>
      </w:r>
      <w:r w:rsidR="00C82A13" w:rsidRPr="00204F0D">
        <w:rPr>
          <w:rFonts w:ascii="Arial" w:hAnsi="Arial" w:cs="Arial"/>
          <w:sz w:val="22"/>
          <w:szCs w:val="22"/>
        </w:rPr>
        <w:t xml:space="preserve">for the development of generic communications </w:t>
      </w:r>
      <w:r w:rsidRPr="00204F0D">
        <w:rPr>
          <w:rFonts w:ascii="Arial" w:hAnsi="Arial" w:cs="Arial"/>
          <w:sz w:val="22"/>
          <w:szCs w:val="22"/>
        </w:rPr>
        <w:t xml:space="preserve">to alert the nuclear industry and others of vendor-related product/service deficiencies.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6A6D" w:rsidRPr="00204F0D" w:rsidRDefault="008B6A6D"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B6A6D" w:rsidRPr="00204F0D" w:rsidSect="00B12365">
          <w:pgSz w:w="12240" w:h="15840"/>
          <w:pgMar w:top="1440" w:right="1440" w:bottom="1440" w:left="1440" w:header="1440" w:footer="1440" w:gutter="0"/>
          <w:cols w:space="720"/>
          <w:noEndnote/>
          <w:docGrid w:linePitch="326"/>
        </w:sectPr>
      </w:pPr>
    </w:p>
    <w:p w:rsidR="00020B95"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lastRenderedPageBreak/>
        <w:t xml:space="preserve">06.05 </w:t>
      </w:r>
      <w:r w:rsidRPr="00204F0D">
        <w:rPr>
          <w:rFonts w:ascii="Arial" w:hAnsi="Arial" w:cs="Arial"/>
          <w:sz w:val="22"/>
          <w:szCs w:val="22"/>
        </w:rPr>
        <w:tab/>
      </w:r>
      <w:r w:rsidRPr="00204F0D">
        <w:rPr>
          <w:rFonts w:ascii="Arial" w:hAnsi="Arial" w:cs="Arial"/>
          <w:sz w:val="22"/>
          <w:szCs w:val="22"/>
          <w:u w:val="single"/>
        </w:rPr>
        <w:t>Inspection Contractor Support</w:t>
      </w:r>
      <w:r w:rsidRPr="00204F0D">
        <w:rPr>
          <w:rFonts w:ascii="Arial" w:hAnsi="Arial" w:cs="Arial"/>
          <w:sz w:val="22"/>
          <w:szCs w:val="22"/>
        </w:rPr>
        <w:t>.</w:t>
      </w:r>
      <w:r w:rsidR="00722992">
        <w:rPr>
          <w:rFonts w:ascii="Arial" w:hAnsi="Arial" w:cs="Arial"/>
          <w:sz w:val="22"/>
          <w:szCs w:val="22"/>
        </w:rPr>
        <w:t xml:space="preserve"> </w:t>
      </w:r>
      <w:r w:rsidRPr="00204F0D">
        <w:rPr>
          <w:rFonts w:ascii="Arial" w:hAnsi="Arial" w:cs="Arial"/>
          <w:sz w:val="22"/>
          <w:szCs w:val="22"/>
        </w:rPr>
        <w:t xml:space="preserve"> In the past, vendor inspections have used contractor support as one method for increasing the technical expert resources available to the NRC for carrying out its inspection responsibilities.  Such contractor augmentations have proven to be extremely helpful for these headquarters-based inspection efforts.  Like all NRC team inspections, contractor-supported team inspections are led by an NRC team leader having inspection authority and responsibility.  There is no delegation of NRC inspection authority or responsibilities to a contractor</w:t>
      </w:r>
      <w:r w:rsidR="00B655CD" w:rsidRPr="00204F0D">
        <w:rPr>
          <w:rFonts w:ascii="Arial" w:hAnsi="Arial" w:cs="Arial"/>
          <w:sz w:val="22"/>
          <w:szCs w:val="22"/>
        </w:rPr>
        <w:t>.</w:t>
      </w:r>
    </w:p>
    <w:p w:rsidR="00020B95" w:rsidRPr="00204F0D" w:rsidRDefault="00020B9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40B2" w:rsidRPr="00C5558B" w:rsidRDefault="00020B95"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06</w:t>
      </w:r>
      <w:r w:rsidR="00E540B2" w:rsidRPr="00204F0D">
        <w:rPr>
          <w:rFonts w:ascii="Arial" w:hAnsi="Arial" w:cs="Arial"/>
          <w:sz w:val="22"/>
          <w:szCs w:val="22"/>
        </w:rPr>
        <w:t>.06</w:t>
      </w:r>
      <w:r w:rsidR="00E540B2" w:rsidRPr="00204F0D">
        <w:rPr>
          <w:rFonts w:ascii="Arial" w:hAnsi="Arial" w:cs="Arial"/>
          <w:sz w:val="22"/>
          <w:szCs w:val="22"/>
        </w:rPr>
        <w:tab/>
      </w:r>
      <w:r w:rsidR="00E540B2" w:rsidRPr="00C5558B">
        <w:rPr>
          <w:rFonts w:ascii="Arial" w:hAnsi="Arial" w:cs="Arial"/>
          <w:sz w:val="22"/>
          <w:szCs w:val="22"/>
          <w:u w:val="single"/>
        </w:rPr>
        <w:t>Inspection Language Services</w:t>
      </w:r>
      <w:r w:rsidR="00E61193" w:rsidRPr="00C5558B">
        <w:rPr>
          <w:rFonts w:ascii="Arial" w:hAnsi="Arial" w:cs="Arial"/>
          <w:sz w:val="22"/>
          <w:szCs w:val="22"/>
        </w:rPr>
        <w:t>.</w:t>
      </w:r>
      <w:r w:rsidR="008E70DB" w:rsidRPr="00C5558B">
        <w:rPr>
          <w:rFonts w:ascii="Arial" w:hAnsi="Arial" w:cs="Arial"/>
          <w:sz w:val="22"/>
          <w:szCs w:val="22"/>
        </w:rPr>
        <w:t xml:space="preserve"> </w:t>
      </w:r>
      <w:r w:rsidR="00722992">
        <w:rPr>
          <w:rFonts w:ascii="Arial" w:hAnsi="Arial" w:cs="Arial"/>
          <w:sz w:val="22"/>
          <w:szCs w:val="22"/>
        </w:rPr>
        <w:t xml:space="preserve"> </w:t>
      </w:r>
      <w:r w:rsidR="00756F24" w:rsidRPr="00C5558B">
        <w:rPr>
          <w:rFonts w:ascii="Arial" w:hAnsi="Arial" w:cs="Arial"/>
          <w:color w:val="000000"/>
          <w:sz w:val="22"/>
          <w:szCs w:val="22"/>
        </w:rPr>
        <w:t>Translators and/or interpreters will be used a</w:t>
      </w:r>
      <w:r w:rsidR="00B85708" w:rsidRPr="00C5558B">
        <w:rPr>
          <w:rFonts w:ascii="Arial" w:hAnsi="Arial" w:cs="Arial"/>
          <w:color w:val="000000"/>
          <w:sz w:val="22"/>
          <w:szCs w:val="22"/>
        </w:rPr>
        <w:t xml:space="preserve">s necessary to ensure that the utilization of foreign language documents or communication with foreign language speakers does not degrade the quality of the inspection. </w:t>
      </w:r>
      <w:r w:rsidR="00756F24" w:rsidRPr="00C5558B">
        <w:rPr>
          <w:rFonts w:ascii="Arial" w:hAnsi="Arial" w:cs="Arial"/>
          <w:color w:val="000000"/>
          <w:sz w:val="22"/>
          <w:szCs w:val="22"/>
        </w:rPr>
        <w:t xml:space="preserve"> Considerations include host country language, language proficiency of the NRC inspection team, and participation of the regulatory authority of the host country.  These services should be arranged through the Office of International Programs as early as practicable in the planning of the inspection.  Interpreter services to support the inspection team will be provided by the local US Embassy or the Interpreting Division of Language Services of the US State Department.  All document translations will be done in accordance with Management Directive 3.12, “Handling and Disposition of Foreign Documents and Translations.”</w:t>
      </w:r>
      <w:ins w:id="197" w:author="sxc3" w:date="2013-07-10T09:25:00Z">
        <w:r w:rsidR="00EA0589" w:rsidRPr="00C5558B">
          <w:rPr>
            <w:rFonts w:ascii="Arial" w:hAnsi="Arial" w:cs="Arial"/>
            <w:color w:val="000000"/>
            <w:sz w:val="22"/>
            <w:szCs w:val="22"/>
          </w:rPr>
          <w:t xml:space="preserve"> [C1]</w:t>
        </w:r>
      </w:ins>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06.0</w:t>
      </w:r>
      <w:r w:rsidR="00E540B2" w:rsidRPr="00204F0D">
        <w:rPr>
          <w:rFonts w:ascii="Arial" w:hAnsi="Arial" w:cs="Arial"/>
          <w:sz w:val="22"/>
          <w:szCs w:val="22"/>
        </w:rPr>
        <w:t>7</w:t>
      </w:r>
      <w:r w:rsidRPr="00204F0D">
        <w:rPr>
          <w:rFonts w:ascii="Arial" w:hAnsi="Arial" w:cs="Arial"/>
          <w:sz w:val="22"/>
          <w:szCs w:val="22"/>
        </w:rPr>
        <w:t xml:space="preserve"> </w:t>
      </w:r>
      <w:r w:rsidRPr="00204F0D">
        <w:rPr>
          <w:rFonts w:ascii="Arial" w:hAnsi="Arial" w:cs="Arial"/>
          <w:sz w:val="22"/>
          <w:szCs w:val="22"/>
        </w:rPr>
        <w:tab/>
      </w:r>
      <w:r w:rsidRPr="00204F0D">
        <w:rPr>
          <w:rFonts w:ascii="Arial" w:hAnsi="Arial" w:cs="Arial"/>
          <w:sz w:val="22"/>
          <w:szCs w:val="22"/>
          <w:u w:val="single"/>
        </w:rPr>
        <w:t>General Inspection Process</w:t>
      </w:r>
      <w:r w:rsidR="00E61193">
        <w:rPr>
          <w:rFonts w:ascii="Arial" w:hAnsi="Arial" w:cs="Arial"/>
          <w:sz w:val="22"/>
          <w:szCs w:val="22"/>
        </w:rPr>
        <w:t>.</w:t>
      </w:r>
      <w:r w:rsidR="008E70DB"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 xml:space="preserve">For each inspection, the inspector should implement the process described below for pre-inspection activities, onsite inspection activities, and post-inspection activities. </w:t>
      </w:r>
      <w:r w:rsidR="00722992">
        <w:rPr>
          <w:rFonts w:ascii="Arial" w:hAnsi="Arial" w:cs="Arial"/>
          <w:sz w:val="22"/>
          <w:szCs w:val="22"/>
        </w:rPr>
        <w:t xml:space="preserve"> </w:t>
      </w:r>
      <w:r w:rsidRPr="00204F0D">
        <w:rPr>
          <w:rFonts w:ascii="Arial" w:hAnsi="Arial" w:cs="Arial"/>
          <w:sz w:val="22"/>
          <w:szCs w:val="22"/>
        </w:rPr>
        <w:t xml:space="preserve">The inspection procedures listed in </w:t>
      </w:r>
      <w:ins w:id="198" w:author="sxc3" w:date="2013-07-10T09:25:00Z">
        <w:r w:rsidR="00FD4D60" w:rsidRPr="00204F0D">
          <w:rPr>
            <w:rFonts w:ascii="Arial" w:hAnsi="Arial" w:cs="Arial"/>
            <w:sz w:val="22"/>
            <w:szCs w:val="22"/>
          </w:rPr>
          <w:t>Attachment</w:t>
        </w:r>
      </w:ins>
      <w:r w:rsidR="00FD4D60" w:rsidRPr="00204F0D">
        <w:rPr>
          <w:rFonts w:ascii="Arial" w:hAnsi="Arial" w:cs="Arial"/>
          <w:sz w:val="22"/>
          <w:szCs w:val="22"/>
        </w:rPr>
        <w:t xml:space="preserve"> </w:t>
      </w:r>
      <w:r w:rsidRPr="00204F0D">
        <w:rPr>
          <w:rFonts w:ascii="Arial" w:hAnsi="Arial" w:cs="Arial"/>
          <w:sz w:val="22"/>
          <w:szCs w:val="22"/>
        </w:rPr>
        <w:t>1 provide more specific guidance for onsite inspection activities.</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2365"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sectPr w:rsidR="00B12365" w:rsidSect="00964A61">
          <w:type w:val="continuous"/>
          <w:pgSz w:w="12240" w:h="15840" w:code="1"/>
          <w:pgMar w:top="1440" w:right="1440" w:bottom="1440" w:left="1440" w:header="1440" w:footer="1440" w:gutter="0"/>
          <w:cols w:space="720"/>
          <w:noEndnote/>
          <w:docGrid w:linePitch="326"/>
        </w:sectPr>
      </w:pPr>
      <w:r w:rsidRPr="00204F0D">
        <w:rPr>
          <w:rFonts w:ascii="Arial" w:hAnsi="Arial" w:cs="Arial"/>
          <w:sz w:val="22"/>
          <w:szCs w:val="22"/>
        </w:rPr>
        <w:t>a.</w:t>
      </w:r>
      <w:r w:rsidRPr="00204F0D">
        <w:rPr>
          <w:rFonts w:ascii="Arial" w:hAnsi="Arial" w:cs="Arial"/>
          <w:sz w:val="22"/>
          <w:szCs w:val="22"/>
        </w:rPr>
        <w:tab/>
      </w:r>
      <w:r w:rsidRPr="00204F0D">
        <w:rPr>
          <w:rFonts w:ascii="Arial" w:hAnsi="Arial" w:cs="Arial"/>
          <w:sz w:val="22"/>
          <w:szCs w:val="22"/>
          <w:u w:val="single"/>
        </w:rPr>
        <w:t>Pre-inspection activities</w:t>
      </w:r>
      <w:r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To facilitate management of inspection resource allocations and tracking of inspection activities, the lead inspector should develop facility-specific inspection plans consistent with the guidance described below.</w:t>
      </w:r>
    </w:p>
    <w:p w:rsidR="00A556C6" w:rsidRPr="00204F0D"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A556C6" w:rsidRPr="00204F0D" w:rsidRDefault="00BB5AFF" w:rsidP="0072299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76"/>
        <w:rPr>
          <w:rFonts w:ascii="Arial" w:hAnsi="Arial" w:cs="Arial"/>
          <w:sz w:val="22"/>
          <w:szCs w:val="22"/>
        </w:rPr>
      </w:pPr>
      <w:r w:rsidRPr="00204F0D">
        <w:rPr>
          <w:rFonts w:ascii="Arial" w:hAnsi="Arial" w:cs="Arial"/>
          <w:sz w:val="22"/>
          <w:szCs w:val="22"/>
        </w:rPr>
        <w:tab/>
      </w:r>
      <w:r w:rsidRPr="00204F0D">
        <w:rPr>
          <w:rFonts w:ascii="Arial" w:hAnsi="Arial" w:cs="Arial"/>
          <w:sz w:val="22"/>
          <w:szCs w:val="22"/>
        </w:rPr>
        <w:tab/>
      </w:r>
      <w:r w:rsidR="00A556C6" w:rsidRPr="00204F0D">
        <w:rPr>
          <w:rFonts w:ascii="Arial" w:hAnsi="Arial" w:cs="Arial"/>
          <w:sz w:val="22"/>
          <w:szCs w:val="22"/>
        </w:rPr>
        <w:t xml:space="preserve">The responsible team leader will develop an inspection plan.  The inspection plan will identify the vendor facility, describe the scope and major areas of emphasis that will be reviewed, evaluated, or assessed.  In addition, the inspection plan should identify the inspection type, team members, </w:t>
      </w:r>
      <w:ins w:id="199" w:author="sxc3" w:date="2013-08-23T15:36:00Z">
        <w:r w:rsidR="00B40E00" w:rsidRPr="00204F0D">
          <w:rPr>
            <w:rFonts w:ascii="Arial" w:hAnsi="Arial" w:cs="Arial"/>
            <w:sz w:val="22"/>
            <w:szCs w:val="22"/>
          </w:rPr>
          <w:t xml:space="preserve">inspection procedures, </w:t>
        </w:r>
      </w:ins>
      <w:r w:rsidR="00A556C6" w:rsidRPr="00204F0D">
        <w:rPr>
          <w:rFonts w:ascii="Arial" w:hAnsi="Arial" w:cs="Arial"/>
          <w:sz w:val="22"/>
          <w:szCs w:val="22"/>
        </w:rPr>
        <w:t xml:space="preserve">and the inspection schedule.  This plan is to be reviewed and approved by the responsible Branch </w:t>
      </w:r>
      <w:r w:rsidR="00741338" w:rsidRPr="00204F0D">
        <w:rPr>
          <w:rFonts w:ascii="Arial" w:hAnsi="Arial" w:cs="Arial"/>
          <w:sz w:val="22"/>
          <w:szCs w:val="22"/>
        </w:rPr>
        <w:t>C</w:t>
      </w:r>
      <w:r w:rsidR="00A556C6" w:rsidRPr="00204F0D">
        <w:rPr>
          <w:rFonts w:ascii="Arial" w:hAnsi="Arial" w:cs="Arial"/>
          <w:sz w:val="22"/>
          <w:szCs w:val="22"/>
        </w:rPr>
        <w:t>hief.  For inspections involving allegations, inspection plans shall be controlled at all times by the inspection team.</w:t>
      </w:r>
    </w:p>
    <w:p w:rsidR="00A84CC7" w:rsidRPr="00204F0D" w:rsidRDefault="00A84CC7"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A556C6" w:rsidRPr="00204F0D" w:rsidRDefault="00BB5AFF"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r w:rsidRPr="00204F0D">
        <w:rPr>
          <w:rFonts w:ascii="Arial" w:hAnsi="Arial" w:cs="Arial"/>
          <w:sz w:val="22"/>
          <w:szCs w:val="22"/>
        </w:rPr>
        <w:tab/>
      </w:r>
      <w:r w:rsidRPr="00204F0D">
        <w:rPr>
          <w:rFonts w:ascii="Arial" w:hAnsi="Arial" w:cs="Arial"/>
          <w:sz w:val="22"/>
          <w:szCs w:val="22"/>
        </w:rPr>
        <w:tab/>
      </w:r>
      <w:r w:rsidR="00A556C6" w:rsidRPr="00204F0D">
        <w:rPr>
          <w:rFonts w:ascii="Arial" w:hAnsi="Arial" w:cs="Arial"/>
          <w:sz w:val="22"/>
          <w:szCs w:val="22"/>
        </w:rPr>
        <w:t>Inspections will be typically announced 30 calendar days in advance.  The lead inspector will contact the vendor representative (preferably the QA Manager), announce the upcoming inspection, and discuss the inspection schedule.  It may be appropriate to inform the vendor as to the purpose, estimated duration, and the number of NRC inspectors expected to take part in the inspection.  The specific areas to be covered should also be described if this will facilitate and be consistent with the objectives of the inspection.  For inspections involving allegations, the lead inspector shall not disclose that the inspection is in response to an allegation.</w:t>
      </w:r>
    </w:p>
    <w:p w:rsidR="00A84CC7" w:rsidRPr="00204F0D" w:rsidRDefault="00A84CC7"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A556C6" w:rsidRPr="00204F0D" w:rsidRDefault="00BB5AFF"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r w:rsidRPr="00204F0D">
        <w:rPr>
          <w:rFonts w:ascii="Arial" w:hAnsi="Arial" w:cs="Arial"/>
          <w:sz w:val="22"/>
          <w:szCs w:val="22"/>
        </w:rPr>
        <w:tab/>
      </w:r>
      <w:r w:rsidRPr="00204F0D">
        <w:rPr>
          <w:rFonts w:ascii="Arial" w:hAnsi="Arial" w:cs="Arial"/>
          <w:sz w:val="22"/>
          <w:szCs w:val="22"/>
        </w:rPr>
        <w:tab/>
      </w:r>
      <w:r w:rsidR="00A556C6" w:rsidRPr="00204F0D">
        <w:rPr>
          <w:rFonts w:ascii="Arial" w:hAnsi="Arial" w:cs="Arial"/>
          <w:sz w:val="22"/>
          <w:szCs w:val="22"/>
        </w:rPr>
        <w:t>The inspectors should review the vendor</w:t>
      </w:r>
      <w:r w:rsidR="00F805AE" w:rsidRPr="00204F0D">
        <w:rPr>
          <w:rFonts w:ascii="Arial" w:hAnsi="Arial" w:cs="Arial"/>
          <w:sz w:val="22"/>
          <w:szCs w:val="22"/>
        </w:rPr>
        <w:t>’</w:t>
      </w:r>
      <w:r w:rsidR="00A556C6" w:rsidRPr="00204F0D">
        <w:rPr>
          <w:rFonts w:ascii="Arial" w:hAnsi="Arial" w:cs="Arial"/>
          <w:sz w:val="22"/>
          <w:szCs w:val="22"/>
        </w:rPr>
        <w:t xml:space="preserve">s recent inspection and enforcement history (if available), any outstanding open items, third-party audit report if available, and any events (e.g., </w:t>
      </w:r>
      <w:ins w:id="200" w:author="sxc3" w:date="2013-08-23T15:41:00Z">
        <w:r w:rsidR="00B40E00" w:rsidRPr="00204F0D">
          <w:rPr>
            <w:rFonts w:ascii="Arial" w:hAnsi="Arial" w:cs="Arial"/>
            <w:sz w:val="22"/>
            <w:szCs w:val="22"/>
          </w:rPr>
          <w:t xml:space="preserve">10 CFR </w:t>
        </w:r>
      </w:ins>
      <w:r w:rsidR="00A556C6" w:rsidRPr="00204F0D">
        <w:rPr>
          <w:rFonts w:ascii="Arial" w:hAnsi="Arial" w:cs="Arial"/>
          <w:sz w:val="22"/>
          <w:szCs w:val="22"/>
        </w:rPr>
        <w:t>50.</w:t>
      </w:r>
      <w:ins w:id="201" w:author="sxc3" w:date="2013-07-10T09:25:00Z">
        <w:r w:rsidR="00264BC3" w:rsidRPr="00204F0D">
          <w:rPr>
            <w:rFonts w:ascii="Arial" w:hAnsi="Arial" w:cs="Arial"/>
            <w:sz w:val="22"/>
            <w:szCs w:val="22"/>
          </w:rPr>
          <w:t>73</w:t>
        </w:r>
      </w:ins>
      <w:r w:rsidR="008B6A6D" w:rsidRPr="00204F0D">
        <w:rPr>
          <w:rFonts w:ascii="Arial" w:hAnsi="Arial" w:cs="Arial"/>
          <w:sz w:val="22"/>
          <w:szCs w:val="22"/>
        </w:rPr>
        <w:t xml:space="preserve"> </w:t>
      </w:r>
      <w:r w:rsidR="00A556C6" w:rsidRPr="00204F0D">
        <w:rPr>
          <w:rFonts w:ascii="Arial" w:hAnsi="Arial" w:cs="Arial"/>
          <w:sz w:val="22"/>
          <w:szCs w:val="22"/>
        </w:rPr>
        <w:t>reports, Part 21 notifications) reported by the vendor.</w:t>
      </w:r>
    </w:p>
    <w:p w:rsidR="007662B1" w:rsidRPr="00204F0D" w:rsidRDefault="007662B1" w:rsidP="00BB5AFF">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jc w:val="both"/>
        <w:rPr>
          <w:rFonts w:ascii="Arial" w:hAnsi="Arial" w:cs="Arial"/>
          <w:sz w:val="22"/>
          <w:szCs w:val="22"/>
        </w:rPr>
      </w:pPr>
    </w:p>
    <w:p w:rsidR="00A556C6" w:rsidRPr="00204F0D" w:rsidRDefault="00CC37E0"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ins w:id="202" w:author="sxc3" w:date="2013-07-10T09:25:00Z"/>
          <w:rFonts w:ascii="Arial" w:hAnsi="Arial" w:cs="Arial"/>
          <w:sz w:val="22"/>
          <w:szCs w:val="22"/>
        </w:rPr>
      </w:pPr>
      <w:ins w:id="203" w:author="sxc3" w:date="2013-07-10T09:25:00Z">
        <w:r w:rsidRPr="00204F0D">
          <w:rPr>
            <w:rFonts w:ascii="Arial" w:hAnsi="Arial" w:cs="Arial"/>
            <w:sz w:val="22"/>
            <w:szCs w:val="22"/>
          </w:rPr>
          <w:t xml:space="preserve">Note: </w:t>
        </w:r>
      </w:ins>
      <w:ins w:id="204" w:author="sxc3" w:date="2013-08-23T15:25:00Z">
        <w:r w:rsidR="003B620C" w:rsidRPr="00204F0D">
          <w:rPr>
            <w:rFonts w:ascii="Arial" w:hAnsi="Arial" w:cs="Arial"/>
            <w:sz w:val="22"/>
            <w:szCs w:val="22"/>
          </w:rPr>
          <w:t xml:space="preserve">Inspections of vendors performing activities </w:t>
        </w:r>
      </w:ins>
      <w:ins w:id="205" w:author="sxc3" w:date="2013-08-23T15:27:00Z">
        <w:r w:rsidR="003B620C" w:rsidRPr="00204F0D">
          <w:rPr>
            <w:rFonts w:ascii="Arial" w:hAnsi="Arial" w:cs="Arial"/>
            <w:sz w:val="22"/>
            <w:szCs w:val="22"/>
          </w:rPr>
          <w:t>associated with</w:t>
        </w:r>
      </w:ins>
      <w:ins w:id="206" w:author="sxc3" w:date="2013-08-23T15:25:00Z">
        <w:r w:rsidR="003B620C" w:rsidRPr="00204F0D">
          <w:rPr>
            <w:rFonts w:ascii="Arial" w:hAnsi="Arial" w:cs="Arial"/>
            <w:sz w:val="22"/>
            <w:szCs w:val="22"/>
          </w:rPr>
          <w:t xml:space="preserve"> IT</w:t>
        </w:r>
      </w:ins>
      <w:ins w:id="207" w:author="sxc3" w:date="2013-09-20T13:54:00Z">
        <w:r w:rsidR="00C5558B">
          <w:rPr>
            <w:rFonts w:ascii="Arial" w:hAnsi="Arial" w:cs="Arial"/>
            <w:sz w:val="22"/>
            <w:szCs w:val="22"/>
          </w:rPr>
          <w:t>A</w:t>
        </w:r>
      </w:ins>
      <w:ins w:id="208" w:author="sxc3" w:date="2013-08-23T15:25:00Z">
        <w:r w:rsidR="003B620C" w:rsidRPr="00204F0D">
          <w:rPr>
            <w:rFonts w:ascii="Arial" w:hAnsi="Arial" w:cs="Arial"/>
            <w:sz w:val="22"/>
            <w:szCs w:val="22"/>
          </w:rPr>
          <w:t xml:space="preserve">AC are coordinated with Region II.  </w:t>
        </w:r>
      </w:ins>
      <w:ins w:id="209" w:author="sxc3" w:date="2013-07-10T09:25:00Z">
        <w:r w:rsidRPr="00204F0D">
          <w:rPr>
            <w:rFonts w:ascii="Arial" w:hAnsi="Arial" w:cs="Arial"/>
            <w:sz w:val="22"/>
            <w:szCs w:val="22"/>
          </w:rPr>
          <w:t>Inspection</w:t>
        </w:r>
      </w:ins>
      <w:r w:rsidR="00722992" w:rsidRPr="00722992">
        <w:rPr>
          <w:rFonts w:ascii="Arial" w:hAnsi="Arial" w:cs="Arial"/>
          <w:color w:val="FF0000"/>
          <w:sz w:val="22"/>
          <w:szCs w:val="22"/>
        </w:rPr>
        <w:t>s</w:t>
      </w:r>
      <w:ins w:id="210" w:author="sxc3" w:date="2013-07-10T09:25:00Z">
        <w:r w:rsidRPr="00204F0D">
          <w:rPr>
            <w:rFonts w:ascii="Arial" w:hAnsi="Arial" w:cs="Arial"/>
            <w:sz w:val="22"/>
            <w:szCs w:val="22"/>
          </w:rPr>
          <w:t xml:space="preserve"> of licensee activities are coordinated with the NRR </w:t>
        </w:r>
        <w:r w:rsidR="00741338" w:rsidRPr="00204F0D">
          <w:rPr>
            <w:rFonts w:ascii="Arial" w:hAnsi="Arial" w:cs="Arial"/>
            <w:sz w:val="22"/>
            <w:szCs w:val="22"/>
          </w:rPr>
          <w:t>or NR</w:t>
        </w:r>
      </w:ins>
      <w:ins w:id="211" w:author="sxc3" w:date="2013-08-23T15:21:00Z">
        <w:r w:rsidR="00741338" w:rsidRPr="00204F0D">
          <w:rPr>
            <w:rFonts w:ascii="Arial" w:hAnsi="Arial" w:cs="Arial"/>
            <w:sz w:val="22"/>
            <w:szCs w:val="22"/>
          </w:rPr>
          <w:t>O</w:t>
        </w:r>
      </w:ins>
      <w:ins w:id="212" w:author="sxc3" w:date="2013-07-10T09:25:00Z">
        <w:r w:rsidR="00FE43B4" w:rsidRPr="00204F0D">
          <w:rPr>
            <w:rFonts w:ascii="Arial" w:hAnsi="Arial" w:cs="Arial"/>
            <w:sz w:val="22"/>
            <w:szCs w:val="22"/>
          </w:rPr>
          <w:t xml:space="preserve"> </w:t>
        </w:r>
        <w:r w:rsidRPr="00204F0D">
          <w:rPr>
            <w:rFonts w:ascii="Arial" w:hAnsi="Arial" w:cs="Arial"/>
            <w:sz w:val="22"/>
            <w:szCs w:val="22"/>
          </w:rPr>
          <w:t>Project Manager and appropriate Regional Division</w:t>
        </w:r>
      </w:ins>
      <w:ins w:id="213" w:author="sxc3" w:date="2013-08-23T15:21:00Z">
        <w:r w:rsidR="00741338" w:rsidRPr="00204F0D">
          <w:rPr>
            <w:rFonts w:ascii="Arial" w:hAnsi="Arial" w:cs="Arial"/>
            <w:sz w:val="22"/>
            <w:szCs w:val="22"/>
          </w:rPr>
          <w:t>s</w:t>
        </w:r>
      </w:ins>
      <w:ins w:id="214" w:author="sxc3" w:date="2013-07-10T09:25:00Z">
        <w:r w:rsidRPr="00204F0D">
          <w:rPr>
            <w:rFonts w:ascii="Arial" w:hAnsi="Arial" w:cs="Arial"/>
            <w:sz w:val="22"/>
            <w:szCs w:val="22"/>
          </w:rPr>
          <w:t xml:space="preserve"> of Reactor Project and Reactor Safety.</w:t>
        </w:r>
        <w:r w:rsidR="005C6F19" w:rsidRPr="00204F0D">
          <w:rPr>
            <w:rFonts w:ascii="Arial" w:hAnsi="Arial" w:cs="Arial"/>
            <w:sz w:val="22"/>
            <w:szCs w:val="22"/>
          </w:rPr>
          <w:t xml:space="preserve">  Engagement of international regulators should be coordinated </w:t>
        </w:r>
      </w:ins>
      <w:ins w:id="215" w:author="sxc3" w:date="2013-08-23T15:02:00Z">
        <w:r w:rsidR="00E76348" w:rsidRPr="00204F0D">
          <w:rPr>
            <w:rFonts w:ascii="Arial" w:hAnsi="Arial" w:cs="Arial"/>
            <w:sz w:val="22"/>
            <w:szCs w:val="22"/>
          </w:rPr>
          <w:t>through</w:t>
        </w:r>
      </w:ins>
      <w:ins w:id="216" w:author="sxc3" w:date="2013-07-10T09:25:00Z">
        <w:r w:rsidR="005C6F19" w:rsidRPr="00204F0D">
          <w:rPr>
            <w:rFonts w:ascii="Arial" w:hAnsi="Arial" w:cs="Arial"/>
            <w:sz w:val="22"/>
            <w:szCs w:val="22"/>
          </w:rPr>
          <w:t xml:space="preserve"> the</w:t>
        </w:r>
      </w:ins>
      <w:ins w:id="217" w:author="sxc3" w:date="2013-09-16T09:57:00Z">
        <w:r w:rsidR="00261762">
          <w:rPr>
            <w:rFonts w:ascii="Arial" w:hAnsi="Arial" w:cs="Arial"/>
            <w:sz w:val="22"/>
            <w:szCs w:val="22"/>
          </w:rPr>
          <w:t xml:space="preserve"> NRO</w:t>
        </w:r>
      </w:ins>
      <w:ins w:id="218" w:author="sxc3" w:date="2013-07-10T09:25:00Z">
        <w:r w:rsidR="005C6F19" w:rsidRPr="00204F0D">
          <w:rPr>
            <w:rFonts w:ascii="Arial" w:hAnsi="Arial" w:cs="Arial"/>
            <w:sz w:val="22"/>
            <w:szCs w:val="22"/>
          </w:rPr>
          <w:t xml:space="preserve"> Multination</w:t>
        </w:r>
        <w:r w:rsidR="00F805AE" w:rsidRPr="00204F0D">
          <w:rPr>
            <w:rFonts w:ascii="Arial" w:hAnsi="Arial" w:cs="Arial"/>
            <w:sz w:val="22"/>
            <w:szCs w:val="22"/>
          </w:rPr>
          <w:t>al Design Evaluation Program (</w:t>
        </w:r>
        <w:r w:rsidR="005C6F19" w:rsidRPr="00204F0D">
          <w:rPr>
            <w:rFonts w:ascii="Arial" w:hAnsi="Arial" w:cs="Arial"/>
            <w:sz w:val="22"/>
            <w:szCs w:val="22"/>
          </w:rPr>
          <w:t xml:space="preserve">MDEP) or International Programs contact. </w:t>
        </w:r>
      </w:ins>
    </w:p>
    <w:p w:rsidR="00A556C6" w:rsidRPr="00204F0D"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A556C6" w:rsidRPr="00204F0D"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204F0D">
        <w:rPr>
          <w:rFonts w:ascii="Arial" w:hAnsi="Arial" w:cs="Arial"/>
          <w:sz w:val="22"/>
          <w:szCs w:val="22"/>
        </w:rPr>
        <w:t>b.</w:t>
      </w:r>
      <w:r w:rsidRPr="00204F0D">
        <w:rPr>
          <w:rFonts w:ascii="Arial" w:hAnsi="Arial" w:cs="Arial"/>
          <w:sz w:val="22"/>
          <w:szCs w:val="22"/>
        </w:rPr>
        <w:tab/>
      </w:r>
      <w:r w:rsidRPr="00204F0D">
        <w:rPr>
          <w:rFonts w:ascii="Arial" w:hAnsi="Arial" w:cs="Arial"/>
          <w:sz w:val="22"/>
          <w:szCs w:val="22"/>
          <w:u w:val="single"/>
        </w:rPr>
        <w:t>Onsite inspection activities</w:t>
      </w:r>
      <w:r w:rsidRPr="00204F0D">
        <w:rPr>
          <w:rFonts w:ascii="Arial" w:hAnsi="Arial" w:cs="Arial"/>
          <w:sz w:val="22"/>
          <w:szCs w:val="22"/>
        </w:rPr>
        <w:t xml:space="preserve">. </w:t>
      </w:r>
      <w:r w:rsidR="00722992">
        <w:rPr>
          <w:rFonts w:ascii="Arial" w:hAnsi="Arial" w:cs="Arial"/>
          <w:sz w:val="22"/>
          <w:szCs w:val="22"/>
        </w:rPr>
        <w:t xml:space="preserve"> </w:t>
      </w:r>
      <w:r w:rsidRPr="00204F0D">
        <w:rPr>
          <w:rFonts w:ascii="Arial" w:hAnsi="Arial" w:cs="Arial"/>
          <w:sz w:val="22"/>
          <w:szCs w:val="22"/>
        </w:rPr>
        <w:t>Entrance and exit meetings with vendor personnel should be scheduled in advance to minimize the impa</w:t>
      </w:r>
      <w:r w:rsidR="0093098E" w:rsidRPr="00204F0D">
        <w:rPr>
          <w:rFonts w:ascii="Arial" w:hAnsi="Arial" w:cs="Arial"/>
          <w:sz w:val="22"/>
          <w:szCs w:val="22"/>
        </w:rPr>
        <w:t xml:space="preserve">ct on other vendor activities. </w:t>
      </w:r>
      <w:r w:rsidR="00722992">
        <w:rPr>
          <w:rFonts w:ascii="Arial" w:hAnsi="Arial" w:cs="Arial"/>
          <w:sz w:val="22"/>
          <w:szCs w:val="22"/>
        </w:rPr>
        <w:t xml:space="preserve"> </w:t>
      </w:r>
      <w:r w:rsidRPr="00204F0D">
        <w:rPr>
          <w:rFonts w:ascii="Arial" w:hAnsi="Arial" w:cs="Arial"/>
          <w:sz w:val="22"/>
          <w:szCs w:val="22"/>
        </w:rPr>
        <w:t>The lead inspector should hold an entrance meeting with the senior vendor representative (preferably the facility</w:t>
      </w:r>
      <w:r w:rsidR="00F805AE" w:rsidRPr="00204F0D">
        <w:rPr>
          <w:rFonts w:ascii="Arial" w:hAnsi="Arial" w:cs="Arial"/>
          <w:sz w:val="22"/>
          <w:szCs w:val="22"/>
        </w:rPr>
        <w:t>’</w:t>
      </w:r>
      <w:r w:rsidRPr="00204F0D">
        <w:rPr>
          <w:rFonts w:ascii="Arial" w:hAnsi="Arial" w:cs="Arial"/>
          <w:sz w:val="22"/>
          <w:szCs w:val="22"/>
        </w:rPr>
        <w:t>s QA Manager) who has responsibility for the areas to be inspected.  At the entrance meeting, the lead inspector should discuss the inspection scope with vendor management and other administrative matters, such as the observation of facility operations, interviews with staff, and/or document reviews.  Whenever possible, the lead inspector should schedule a daily status meeting with vendor management to discuss th</w:t>
      </w:r>
      <w:r w:rsidR="00E23733" w:rsidRPr="00204F0D">
        <w:rPr>
          <w:rFonts w:ascii="Arial" w:hAnsi="Arial" w:cs="Arial"/>
          <w:sz w:val="22"/>
          <w:szCs w:val="22"/>
        </w:rPr>
        <w:t xml:space="preserve">e inspection progress and </w:t>
      </w:r>
      <w:r w:rsidR="00C82A13" w:rsidRPr="00204F0D">
        <w:rPr>
          <w:rFonts w:ascii="Arial" w:hAnsi="Arial" w:cs="Arial"/>
          <w:sz w:val="22"/>
          <w:szCs w:val="22"/>
        </w:rPr>
        <w:t>issue</w:t>
      </w:r>
      <w:r w:rsidR="00556914" w:rsidRPr="00204F0D">
        <w:rPr>
          <w:rFonts w:ascii="Arial" w:hAnsi="Arial" w:cs="Arial"/>
          <w:sz w:val="22"/>
          <w:szCs w:val="22"/>
        </w:rPr>
        <w:t>s</w:t>
      </w:r>
      <w:r w:rsidR="00C82A13" w:rsidRPr="00204F0D">
        <w:rPr>
          <w:rFonts w:ascii="Arial" w:hAnsi="Arial" w:cs="Arial"/>
          <w:sz w:val="22"/>
          <w:szCs w:val="22"/>
        </w:rPr>
        <w:t xml:space="preserve"> </w:t>
      </w:r>
      <w:r w:rsidRPr="00204F0D">
        <w:rPr>
          <w:rFonts w:ascii="Arial" w:hAnsi="Arial" w:cs="Arial"/>
          <w:sz w:val="22"/>
          <w:szCs w:val="22"/>
        </w:rPr>
        <w:t>identified.</w:t>
      </w:r>
    </w:p>
    <w:p w:rsidR="008B6A6D" w:rsidRPr="00204F0D" w:rsidRDefault="008B6A6D"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964A61" w:rsidRPr="00204F0D" w:rsidRDefault="00964A61"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sectPr w:rsidR="00964A61" w:rsidRPr="00204F0D" w:rsidSect="00B12365">
          <w:pgSz w:w="12240" w:h="15840" w:code="1"/>
          <w:pgMar w:top="1440" w:right="1440" w:bottom="1440" w:left="1440" w:header="1440" w:footer="1440" w:gutter="0"/>
          <w:cols w:space="720"/>
          <w:noEndnote/>
          <w:docGrid w:linePitch="326"/>
        </w:sectPr>
      </w:pPr>
    </w:p>
    <w:p w:rsidR="00E540B2" w:rsidRPr="00204F0D" w:rsidRDefault="00BB5AFF"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r w:rsidRPr="00204F0D">
        <w:rPr>
          <w:rFonts w:ascii="Arial" w:hAnsi="Arial" w:cs="Arial"/>
          <w:sz w:val="22"/>
          <w:szCs w:val="22"/>
        </w:rPr>
        <w:lastRenderedPageBreak/>
        <w:tab/>
      </w:r>
      <w:r w:rsidRPr="00204F0D">
        <w:rPr>
          <w:rFonts w:ascii="Arial" w:hAnsi="Arial" w:cs="Arial"/>
          <w:sz w:val="22"/>
          <w:szCs w:val="22"/>
        </w:rPr>
        <w:tab/>
      </w:r>
      <w:r w:rsidR="00A556C6" w:rsidRPr="00204F0D">
        <w:rPr>
          <w:rFonts w:ascii="Arial" w:hAnsi="Arial" w:cs="Arial"/>
          <w:sz w:val="22"/>
          <w:szCs w:val="22"/>
        </w:rPr>
        <w:t xml:space="preserve">An exit meeting should be conducted with vendor management at the conclusion of the inspection.  The results of the inspection, including preliminary findings, should be presented emphasizing their impact on safety.  The lead inspector should emphasize that preliminary findings are always subject to management review before they are documented in an inspection report.  Prior to the exit, the lead inspector should determine whether his/her supervisor should be briefed on the preliminary inspection findings. </w:t>
      </w:r>
    </w:p>
    <w:p w:rsidR="00B12365" w:rsidRDefault="00B1236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sectPr w:rsidR="00B12365" w:rsidSect="00964A61">
          <w:type w:val="continuous"/>
          <w:pgSz w:w="12240" w:h="15840"/>
          <w:pgMar w:top="1440" w:right="1440" w:bottom="1440" w:left="1440" w:header="1440" w:footer="1440" w:gutter="0"/>
          <w:cols w:space="720"/>
          <w:noEndnote/>
          <w:docGrid w:linePitch="326"/>
        </w:sectPr>
      </w:pPr>
    </w:p>
    <w:p w:rsidR="00D61A22" w:rsidRPr="00204F0D" w:rsidRDefault="00D61A22"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331E64" w:rsidRPr="00204F0D" w:rsidRDefault="00B40E00"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r w:rsidRPr="00204F0D">
        <w:rPr>
          <w:rFonts w:ascii="Arial" w:hAnsi="Arial" w:cs="Arial"/>
          <w:sz w:val="22"/>
          <w:szCs w:val="22"/>
        </w:rPr>
        <w:tab/>
      </w:r>
      <w:r w:rsidRPr="00204F0D">
        <w:rPr>
          <w:rFonts w:ascii="Arial" w:hAnsi="Arial" w:cs="Arial"/>
          <w:sz w:val="22"/>
          <w:szCs w:val="22"/>
        </w:rPr>
        <w:tab/>
      </w:r>
      <w:r w:rsidR="00FD4D60" w:rsidRPr="00204F0D">
        <w:rPr>
          <w:rFonts w:ascii="Arial" w:hAnsi="Arial" w:cs="Arial"/>
          <w:sz w:val="22"/>
          <w:szCs w:val="22"/>
        </w:rPr>
        <w:t xml:space="preserve">Note: </w:t>
      </w:r>
      <w:r w:rsidR="00E540B2" w:rsidRPr="00204F0D">
        <w:rPr>
          <w:rFonts w:ascii="Arial" w:hAnsi="Arial" w:cs="Arial"/>
          <w:sz w:val="22"/>
          <w:szCs w:val="22"/>
        </w:rPr>
        <w:t xml:space="preserve">In accordance with Management Directive 3.5, “Attendance at NRC Staff Sponsored Meetings,” NRC vendor inspections are closed to the public.  All representatives of outside organizations (e.g., purchasers, NRC applicants and licensees, or sub-contractors not directly involved with the inspection) are not permitted to </w:t>
      </w:r>
      <w:ins w:id="219" w:author="sxc3" w:date="2013-08-23T15:05:00Z">
        <w:r w:rsidR="00F805AE" w:rsidRPr="00204F0D">
          <w:rPr>
            <w:rFonts w:ascii="Arial" w:hAnsi="Arial" w:cs="Arial"/>
            <w:sz w:val="22"/>
            <w:szCs w:val="22"/>
          </w:rPr>
          <w:t xml:space="preserve">be </w:t>
        </w:r>
      </w:ins>
      <w:r w:rsidR="00E540B2" w:rsidRPr="00204F0D">
        <w:rPr>
          <w:rFonts w:ascii="Arial" w:hAnsi="Arial" w:cs="Arial"/>
          <w:sz w:val="22"/>
          <w:szCs w:val="22"/>
        </w:rPr>
        <w:t xml:space="preserve">present during the conduct of the inspection.  </w:t>
      </w:r>
    </w:p>
    <w:p w:rsidR="00A556C6"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261762" w:rsidRPr="00261762" w:rsidRDefault="00261762" w:rsidP="009200B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76"/>
        <w:rPr>
          <w:ins w:id="220" w:author="sxc3" w:date="2013-09-16T09:58:00Z"/>
          <w:rFonts w:ascii="Arial" w:hAnsi="Arial" w:cs="Arial"/>
          <w:sz w:val="22"/>
          <w:szCs w:val="22"/>
        </w:rPr>
      </w:pPr>
      <w:ins w:id="221" w:author="sxc3" w:date="2013-09-16T09:58:00Z">
        <w:r>
          <w:rPr>
            <w:rFonts w:ascii="Arial" w:hAnsi="Arial" w:cs="Arial"/>
            <w:sz w:val="22"/>
            <w:szCs w:val="22"/>
          </w:rPr>
          <w:tab/>
        </w:r>
        <w:r>
          <w:rPr>
            <w:rFonts w:ascii="Arial" w:hAnsi="Arial" w:cs="Arial"/>
            <w:sz w:val="22"/>
            <w:szCs w:val="22"/>
          </w:rPr>
          <w:tab/>
        </w:r>
        <w:r w:rsidRPr="00261762">
          <w:rPr>
            <w:rFonts w:ascii="Arial" w:hAnsi="Arial" w:cs="Arial"/>
            <w:sz w:val="22"/>
            <w:szCs w:val="22"/>
          </w:rPr>
          <w:t>As stated in Section 06.02, inspection emphasis is placed on the implementation of the processes employed by vendors during the design, fabrication, and testing of basic components.  To execute this concept, an inspector should apply performance</w:t>
        </w:r>
      </w:ins>
      <w:ins w:id="222" w:author="sxc3" w:date="2013-09-16T10:04:00Z">
        <w:r w:rsidR="00E42233">
          <w:rPr>
            <w:rFonts w:ascii="Arial" w:hAnsi="Arial" w:cs="Arial"/>
            <w:sz w:val="22"/>
            <w:szCs w:val="22"/>
          </w:rPr>
          <w:t>-</w:t>
        </w:r>
      </w:ins>
      <w:ins w:id="223" w:author="sxc3" w:date="2013-09-16T09:58:00Z">
        <w:r w:rsidRPr="00261762">
          <w:rPr>
            <w:rFonts w:ascii="Arial" w:hAnsi="Arial" w:cs="Arial"/>
            <w:sz w:val="22"/>
            <w:szCs w:val="22"/>
          </w:rPr>
          <w:t>based inspection techniques.  These techniques place emphasis on observing the vendor performing activities related to the design, fabrication or testing of basic components.  The inspector’s discussions with vendor personnel</w:t>
        </w:r>
      </w:ins>
      <w:ins w:id="224" w:author="sxc3" w:date="2013-09-16T10:02:00Z">
        <w:r>
          <w:rPr>
            <w:rFonts w:ascii="Arial" w:hAnsi="Arial" w:cs="Arial"/>
            <w:sz w:val="22"/>
            <w:szCs w:val="22"/>
          </w:rPr>
          <w:t>,</w:t>
        </w:r>
      </w:ins>
      <w:ins w:id="225" w:author="sxc3" w:date="2013-09-16T09:58:00Z">
        <w:r w:rsidRPr="00261762">
          <w:rPr>
            <w:rFonts w:ascii="Arial" w:hAnsi="Arial" w:cs="Arial"/>
            <w:sz w:val="22"/>
            <w:szCs w:val="22"/>
          </w:rPr>
          <w:t xml:space="preserve"> and document reviews should be used to support the observations.</w:t>
        </w:r>
      </w:ins>
    </w:p>
    <w:p w:rsidR="00261762" w:rsidRPr="00261762" w:rsidRDefault="00261762" w:rsidP="0026176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ins w:id="226" w:author="sxc3" w:date="2013-09-16T09:58:00Z"/>
          <w:rFonts w:ascii="Arial" w:hAnsi="Arial" w:cs="Arial"/>
          <w:sz w:val="22"/>
          <w:szCs w:val="22"/>
        </w:rPr>
      </w:pPr>
    </w:p>
    <w:p w:rsidR="00261762" w:rsidRPr="00261762" w:rsidRDefault="00261762" w:rsidP="0026176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ins w:id="227" w:author="sxc3" w:date="2013-09-16T09:58:00Z"/>
          <w:rFonts w:ascii="Arial" w:hAnsi="Arial" w:cs="Arial"/>
          <w:sz w:val="22"/>
          <w:szCs w:val="22"/>
        </w:rPr>
      </w:pPr>
      <w:ins w:id="228" w:author="sxc3" w:date="2013-09-16T09:58:00Z">
        <w:r>
          <w:rPr>
            <w:rFonts w:ascii="Arial" w:hAnsi="Arial" w:cs="Arial"/>
            <w:sz w:val="22"/>
            <w:szCs w:val="22"/>
          </w:rPr>
          <w:tab/>
        </w:r>
        <w:r>
          <w:rPr>
            <w:rFonts w:ascii="Arial" w:hAnsi="Arial" w:cs="Arial"/>
            <w:sz w:val="22"/>
            <w:szCs w:val="22"/>
          </w:rPr>
          <w:tab/>
        </w:r>
        <w:r w:rsidRPr="00261762">
          <w:rPr>
            <w:rFonts w:ascii="Arial" w:hAnsi="Arial" w:cs="Arial"/>
            <w:sz w:val="22"/>
            <w:szCs w:val="22"/>
          </w:rPr>
          <w:t>When the inspector identifies issues during a performance based inspection, emphasis should be focused on identifying: 1) the root cause of the problem; 2) if the problem is limited or widespread (extent of condition); 3) if the initiator is due to procedures, work controls, training or other programmatic controls; 4) whether the vendor’s quality program has previously identified and addressed the issue; and 5) the potential impact to purchasers (operating nuclear power plants and/or those under construction).  The documents relating to the performance of the activity should be reviewed prior to observing the activity.  Inspecti</w:t>
        </w:r>
        <w:r w:rsidR="00E42233">
          <w:rPr>
            <w:rFonts w:ascii="Arial" w:hAnsi="Arial" w:cs="Arial"/>
            <w:sz w:val="22"/>
            <w:szCs w:val="22"/>
          </w:rPr>
          <w:t>on through direct observation</w:t>
        </w:r>
      </w:ins>
      <w:ins w:id="229" w:author="sxc3" w:date="2013-09-16T10:03:00Z">
        <w:r w:rsidR="00E42233">
          <w:rPr>
            <w:rFonts w:ascii="Arial" w:hAnsi="Arial" w:cs="Arial"/>
            <w:sz w:val="22"/>
            <w:szCs w:val="22"/>
          </w:rPr>
          <w:t xml:space="preserve"> provides reasonable</w:t>
        </w:r>
      </w:ins>
      <w:ins w:id="230" w:author="sxc3" w:date="2013-09-16T09:58:00Z">
        <w:r w:rsidR="00E42233">
          <w:rPr>
            <w:rFonts w:ascii="Arial" w:hAnsi="Arial" w:cs="Arial"/>
            <w:sz w:val="22"/>
            <w:szCs w:val="22"/>
          </w:rPr>
          <w:t xml:space="preserve"> </w:t>
        </w:r>
      </w:ins>
      <w:ins w:id="231" w:author="sxc3" w:date="2013-09-16T10:03:00Z">
        <w:r w:rsidR="00E42233">
          <w:rPr>
            <w:rFonts w:ascii="Arial" w:hAnsi="Arial" w:cs="Arial"/>
            <w:sz w:val="22"/>
            <w:szCs w:val="22"/>
          </w:rPr>
          <w:t>as</w:t>
        </w:r>
      </w:ins>
      <w:ins w:id="232" w:author="sxc3" w:date="2013-09-16T09:58:00Z">
        <w:r w:rsidRPr="00261762">
          <w:rPr>
            <w:rFonts w:ascii="Arial" w:hAnsi="Arial" w:cs="Arial"/>
            <w:sz w:val="22"/>
            <w:szCs w:val="22"/>
          </w:rPr>
          <w:t>sur</w:t>
        </w:r>
      </w:ins>
      <w:ins w:id="233" w:author="sxc3" w:date="2013-09-16T10:04:00Z">
        <w:r w:rsidR="00E42233">
          <w:rPr>
            <w:rFonts w:ascii="Arial" w:hAnsi="Arial" w:cs="Arial"/>
            <w:sz w:val="22"/>
            <w:szCs w:val="22"/>
          </w:rPr>
          <w:t>ance that</w:t>
        </w:r>
      </w:ins>
      <w:ins w:id="234" w:author="sxc3" w:date="2013-09-16T09:58:00Z">
        <w:r w:rsidRPr="00261762">
          <w:rPr>
            <w:rFonts w:ascii="Arial" w:hAnsi="Arial" w:cs="Arial"/>
            <w:sz w:val="22"/>
            <w:szCs w:val="22"/>
          </w:rPr>
          <w:t xml:space="preserve"> quality has been achieved in the vendor’s activities.</w:t>
        </w:r>
      </w:ins>
    </w:p>
    <w:p w:rsidR="00261762" w:rsidRPr="00261762" w:rsidRDefault="00261762" w:rsidP="0026176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ins w:id="235" w:author="sxc3" w:date="2013-09-16T09:58:00Z"/>
          <w:rFonts w:ascii="Arial" w:hAnsi="Arial" w:cs="Arial"/>
          <w:sz w:val="22"/>
          <w:szCs w:val="22"/>
        </w:rPr>
      </w:pPr>
    </w:p>
    <w:p w:rsidR="00A84CC7" w:rsidRPr="00204F0D" w:rsidRDefault="00261762" w:rsidP="0026176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ins w:id="236" w:author="sxc3" w:date="2013-09-16T09:58:00Z">
        <w:r>
          <w:rPr>
            <w:rFonts w:ascii="Arial" w:hAnsi="Arial" w:cs="Arial"/>
            <w:sz w:val="22"/>
            <w:szCs w:val="22"/>
          </w:rPr>
          <w:tab/>
        </w:r>
        <w:r>
          <w:rPr>
            <w:rFonts w:ascii="Arial" w:hAnsi="Arial" w:cs="Arial"/>
            <w:sz w:val="22"/>
            <w:szCs w:val="22"/>
          </w:rPr>
          <w:tab/>
        </w:r>
        <w:r w:rsidRPr="00261762">
          <w:rPr>
            <w:rFonts w:ascii="Arial" w:hAnsi="Arial" w:cs="Arial"/>
            <w:sz w:val="22"/>
            <w:szCs w:val="22"/>
          </w:rPr>
          <w:t>T</w:t>
        </w:r>
        <w:r w:rsidR="00E42233">
          <w:rPr>
            <w:rFonts w:ascii="Arial" w:hAnsi="Arial" w:cs="Arial"/>
            <w:sz w:val="22"/>
            <w:szCs w:val="22"/>
          </w:rPr>
          <w:t>he application of performance</w:t>
        </w:r>
      </w:ins>
      <w:ins w:id="237" w:author="sxc3" w:date="2013-09-16T10:04:00Z">
        <w:r w:rsidR="00E42233">
          <w:rPr>
            <w:rFonts w:ascii="Arial" w:hAnsi="Arial" w:cs="Arial"/>
            <w:sz w:val="22"/>
            <w:szCs w:val="22"/>
          </w:rPr>
          <w:t>-</w:t>
        </w:r>
      </w:ins>
      <w:ins w:id="238" w:author="sxc3" w:date="2013-09-16T09:58:00Z">
        <w:r w:rsidRPr="00261762">
          <w:rPr>
            <w:rFonts w:ascii="Arial" w:hAnsi="Arial" w:cs="Arial"/>
            <w:sz w:val="22"/>
            <w:szCs w:val="22"/>
          </w:rPr>
          <w:t xml:space="preserve">based inspection </w:t>
        </w:r>
      </w:ins>
      <w:ins w:id="239" w:author="sxc3" w:date="2013-09-16T10:04:00Z">
        <w:r w:rsidR="00E42233">
          <w:rPr>
            <w:rFonts w:ascii="Arial" w:hAnsi="Arial" w:cs="Arial"/>
            <w:sz w:val="22"/>
            <w:szCs w:val="22"/>
          </w:rPr>
          <w:t>techniques</w:t>
        </w:r>
      </w:ins>
      <w:ins w:id="240" w:author="sxc3" w:date="2013-09-16T10:05:00Z">
        <w:r w:rsidR="00E42233">
          <w:rPr>
            <w:rFonts w:ascii="Arial" w:hAnsi="Arial" w:cs="Arial"/>
            <w:sz w:val="22"/>
            <w:szCs w:val="22"/>
          </w:rPr>
          <w:t xml:space="preserve"> </w:t>
        </w:r>
      </w:ins>
      <w:ins w:id="241" w:author="sxc3" w:date="2013-09-16T09:58:00Z">
        <w:r w:rsidRPr="00261762">
          <w:rPr>
            <w:rFonts w:ascii="Arial" w:hAnsi="Arial" w:cs="Arial"/>
            <w:sz w:val="22"/>
            <w:szCs w:val="22"/>
          </w:rPr>
          <w:t xml:space="preserve">may include some of the following examples.  If an inspector identifies an inadequate procedure that may affect the performance of an activity, then the inspector should then verify if there was a direct impact on the activity.  If an inspector identifies a gauge that is out of calibration, then the inspector should determine if the vendor has assessed if the gauge has been in use since that date and whether the gauge is outside of allowed tolerances.  If an inspector identifies that the vendor did not verify all critical characteristics during the dedication of an item, then the inspector should evaluate </w:t>
        </w:r>
      </w:ins>
      <w:ins w:id="242" w:author="sxc3" w:date="2013-09-16T10:00:00Z">
        <w:r>
          <w:rPr>
            <w:rFonts w:ascii="Arial" w:hAnsi="Arial" w:cs="Arial"/>
            <w:sz w:val="22"/>
            <w:szCs w:val="22"/>
          </w:rPr>
          <w:t xml:space="preserve">how </w:t>
        </w:r>
      </w:ins>
      <w:ins w:id="243" w:author="sxc3" w:date="2013-09-16T09:58:00Z">
        <w:r w:rsidRPr="00261762">
          <w:rPr>
            <w:rFonts w:ascii="Arial" w:hAnsi="Arial" w:cs="Arial"/>
            <w:sz w:val="22"/>
            <w:szCs w:val="22"/>
          </w:rPr>
          <w:t xml:space="preserve">failing to determine the safety-related function </w:t>
        </w:r>
      </w:ins>
      <w:ins w:id="244" w:author="sxc3" w:date="2013-09-16T10:04:00Z">
        <w:r w:rsidR="00E42233">
          <w:rPr>
            <w:rFonts w:ascii="Arial" w:hAnsi="Arial" w:cs="Arial"/>
            <w:sz w:val="22"/>
            <w:szCs w:val="22"/>
          </w:rPr>
          <w:t>affects</w:t>
        </w:r>
      </w:ins>
      <w:ins w:id="245" w:author="sxc3" w:date="2013-09-16T09:58:00Z">
        <w:r w:rsidRPr="00261762">
          <w:rPr>
            <w:rFonts w:ascii="Arial" w:hAnsi="Arial" w:cs="Arial"/>
            <w:sz w:val="22"/>
            <w:szCs w:val="22"/>
          </w:rPr>
          <w:t xml:space="preserve"> that item.</w:t>
        </w:r>
      </w:ins>
    </w:p>
    <w:p w:rsidR="00A84CC7" w:rsidRPr="00204F0D" w:rsidRDefault="00A84CC7"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A84CC7" w:rsidRPr="00204F0D" w:rsidRDefault="00261762"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ins w:id="246" w:author="sxc3" w:date="2013-09-16T10:01:00Z">
        <w:r>
          <w:rPr>
            <w:rFonts w:ascii="Arial" w:hAnsi="Arial" w:cs="Arial"/>
            <w:sz w:val="22"/>
            <w:szCs w:val="22"/>
          </w:rPr>
          <w:tab/>
        </w:r>
        <w:r>
          <w:rPr>
            <w:rFonts w:ascii="Arial" w:hAnsi="Arial" w:cs="Arial"/>
            <w:sz w:val="22"/>
            <w:szCs w:val="22"/>
          </w:rPr>
          <w:tab/>
        </w:r>
        <w:r w:rsidRPr="00261762">
          <w:rPr>
            <w:rFonts w:ascii="Arial" w:hAnsi="Arial" w:cs="Arial"/>
            <w:sz w:val="22"/>
            <w:szCs w:val="22"/>
          </w:rPr>
          <w:t>In some cases, the activity to be inspected may not be in process at the time of inspection.  Therefore, the inspector must perform an evaluation of the vendor</w:t>
        </w:r>
      </w:ins>
      <w:ins w:id="247" w:author="sxc3" w:date="2013-09-16T10:05:00Z">
        <w:r w:rsidR="00E42233">
          <w:rPr>
            <w:rFonts w:ascii="Arial" w:hAnsi="Arial" w:cs="Arial"/>
            <w:sz w:val="22"/>
            <w:szCs w:val="22"/>
          </w:rPr>
          <w:t>’s quality controls</w:t>
        </w:r>
      </w:ins>
      <w:ins w:id="248" w:author="sxc3" w:date="2013-09-16T10:01:00Z">
        <w:r w:rsidRPr="00261762">
          <w:rPr>
            <w:rFonts w:ascii="Arial" w:hAnsi="Arial" w:cs="Arial"/>
            <w:sz w:val="22"/>
            <w:szCs w:val="22"/>
          </w:rPr>
          <w:t xml:space="preserve"> without the benefit of direct observation of the activity.  </w:t>
        </w:r>
      </w:ins>
      <w:ins w:id="249" w:author="sxc3" w:date="2013-09-16T10:05:00Z">
        <w:r w:rsidR="00E42233">
          <w:rPr>
            <w:rFonts w:ascii="Arial" w:hAnsi="Arial" w:cs="Arial"/>
            <w:sz w:val="22"/>
            <w:szCs w:val="22"/>
          </w:rPr>
          <w:t>The inspector may empl</w:t>
        </w:r>
      </w:ins>
      <w:ins w:id="250" w:author="sxc3" w:date="2013-09-16T10:06:00Z">
        <w:r w:rsidR="00E42233">
          <w:rPr>
            <w:rFonts w:ascii="Arial" w:hAnsi="Arial" w:cs="Arial"/>
            <w:sz w:val="22"/>
            <w:szCs w:val="22"/>
          </w:rPr>
          <w:t>o</w:t>
        </w:r>
      </w:ins>
      <w:ins w:id="251" w:author="sxc3" w:date="2013-09-16T10:05:00Z">
        <w:r w:rsidR="00E42233">
          <w:rPr>
            <w:rFonts w:ascii="Arial" w:hAnsi="Arial" w:cs="Arial"/>
            <w:sz w:val="22"/>
            <w:szCs w:val="22"/>
          </w:rPr>
          <w:t>y alternative methods that include:</w:t>
        </w:r>
      </w:ins>
      <w:ins w:id="252" w:author="sxc3" w:date="2013-09-16T10:01:00Z">
        <w:r w:rsidRPr="00261762">
          <w:rPr>
            <w:rFonts w:ascii="Arial" w:hAnsi="Arial" w:cs="Arial"/>
            <w:sz w:val="22"/>
            <w:szCs w:val="22"/>
          </w:rPr>
          <w:t xml:space="preserve"> 1) discussions with </w:t>
        </w:r>
        <w:proofErr w:type="gramStart"/>
        <w:r w:rsidRPr="00261762">
          <w:rPr>
            <w:rFonts w:ascii="Arial" w:hAnsi="Arial" w:cs="Arial"/>
            <w:sz w:val="22"/>
            <w:szCs w:val="22"/>
          </w:rPr>
          <w:t>cognizant</w:t>
        </w:r>
        <w:proofErr w:type="gramEnd"/>
        <w:r w:rsidRPr="00261762">
          <w:rPr>
            <w:rFonts w:ascii="Arial" w:hAnsi="Arial" w:cs="Arial"/>
            <w:sz w:val="22"/>
            <w:szCs w:val="22"/>
          </w:rPr>
          <w:t xml:space="preserve"> vendor management and/or personnel; 2) review of pertinent documentation of activities; 3) requests for demonstrations of vendor fabrication or testing activities; and 4) observing initial set-up preparations for </w:t>
        </w:r>
      </w:ins>
      <w:ins w:id="253" w:author="sxc3" w:date="2013-09-16T10:06:00Z">
        <w:r w:rsidR="00E42233">
          <w:rPr>
            <w:rFonts w:ascii="Arial" w:hAnsi="Arial" w:cs="Arial"/>
            <w:sz w:val="22"/>
            <w:szCs w:val="22"/>
          </w:rPr>
          <w:t>up</w:t>
        </w:r>
      </w:ins>
      <w:ins w:id="254" w:author="sxc3" w:date="2013-09-16T10:01:00Z">
        <w:r w:rsidRPr="00261762">
          <w:rPr>
            <w:rFonts w:ascii="Arial" w:hAnsi="Arial" w:cs="Arial"/>
            <w:sz w:val="22"/>
            <w:szCs w:val="22"/>
          </w:rPr>
          <w:t>coming work activities.  As previously discussed, the preferred method of inspection is direct observation of vendor activities</w:t>
        </w:r>
      </w:ins>
      <w:ins w:id="255" w:author="sxc3" w:date="2013-09-16T10:06:00Z">
        <w:r w:rsidR="00E42233">
          <w:rPr>
            <w:rFonts w:ascii="Arial" w:hAnsi="Arial" w:cs="Arial"/>
            <w:sz w:val="22"/>
            <w:szCs w:val="22"/>
          </w:rPr>
          <w:t>; h</w:t>
        </w:r>
      </w:ins>
      <w:ins w:id="256" w:author="sxc3" w:date="2013-09-16T10:01:00Z">
        <w:r w:rsidRPr="00261762">
          <w:rPr>
            <w:rFonts w:ascii="Arial" w:hAnsi="Arial" w:cs="Arial"/>
            <w:sz w:val="22"/>
            <w:szCs w:val="22"/>
          </w:rPr>
          <w:t xml:space="preserve">owever, inspectors need to be flexible and complete the necessary inspection goals.  The inspector may still be able to assess the </w:t>
        </w:r>
      </w:ins>
      <w:ins w:id="257" w:author="sxc3" w:date="2013-09-16T10:07:00Z">
        <w:r w:rsidR="00E42233">
          <w:rPr>
            <w:rFonts w:ascii="Arial" w:hAnsi="Arial" w:cs="Arial"/>
            <w:sz w:val="22"/>
            <w:szCs w:val="22"/>
          </w:rPr>
          <w:t xml:space="preserve">vendor’s </w:t>
        </w:r>
      </w:ins>
      <w:ins w:id="258" w:author="sxc3" w:date="2013-09-16T10:01:00Z">
        <w:r w:rsidRPr="00261762">
          <w:rPr>
            <w:rFonts w:ascii="Arial" w:hAnsi="Arial" w:cs="Arial"/>
            <w:sz w:val="22"/>
            <w:szCs w:val="22"/>
          </w:rPr>
          <w:t xml:space="preserve">level of quality </w:t>
        </w:r>
      </w:ins>
      <w:ins w:id="259" w:author="sxc3" w:date="2013-09-16T10:07:00Z">
        <w:r w:rsidR="00E42233">
          <w:rPr>
            <w:rFonts w:ascii="Arial" w:hAnsi="Arial" w:cs="Arial"/>
            <w:sz w:val="22"/>
            <w:szCs w:val="22"/>
          </w:rPr>
          <w:t>applied</w:t>
        </w:r>
      </w:ins>
      <w:ins w:id="260" w:author="sxc3" w:date="2013-09-16T10:01:00Z">
        <w:r w:rsidRPr="00261762">
          <w:rPr>
            <w:rFonts w:ascii="Arial" w:hAnsi="Arial" w:cs="Arial"/>
            <w:sz w:val="22"/>
            <w:szCs w:val="22"/>
          </w:rPr>
          <w:t xml:space="preserve"> to safety-related equipment.</w:t>
        </w:r>
      </w:ins>
    </w:p>
    <w:p w:rsidR="00B12365" w:rsidRDefault="00B12365"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sectPr w:rsidR="00B12365" w:rsidSect="00B12365">
          <w:pgSz w:w="12240" w:h="15840"/>
          <w:pgMar w:top="1440" w:right="1440" w:bottom="1440" w:left="1440" w:header="1440" w:footer="1440" w:gutter="0"/>
          <w:cols w:space="720"/>
          <w:noEndnote/>
          <w:docGrid w:linePitch="326"/>
        </w:sectPr>
      </w:pPr>
    </w:p>
    <w:p w:rsidR="00A84CC7" w:rsidRPr="00204F0D" w:rsidRDefault="00A84CC7"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A84CC7" w:rsidRPr="00204F0D" w:rsidRDefault="00261762"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ins w:id="261" w:author="sxc3" w:date="2013-09-16T10:01:00Z">
        <w:r>
          <w:rPr>
            <w:rFonts w:ascii="Arial" w:hAnsi="Arial" w:cs="Arial"/>
            <w:sz w:val="22"/>
            <w:szCs w:val="22"/>
          </w:rPr>
          <w:tab/>
        </w:r>
        <w:r>
          <w:rPr>
            <w:rFonts w:ascii="Arial" w:hAnsi="Arial" w:cs="Arial"/>
            <w:sz w:val="22"/>
            <w:szCs w:val="22"/>
          </w:rPr>
          <w:tab/>
        </w:r>
      </w:ins>
      <w:ins w:id="262" w:author="sxc3" w:date="2013-09-16T10:07:00Z">
        <w:r w:rsidR="00E42233">
          <w:rPr>
            <w:rFonts w:ascii="Arial" w:hAnsi="Arial" w:cs="Arial"/>
            <w:sz w:val="22"/>
            <w:szCs w:val="22"/>
          </w:rPr>
          <w:t>G</w:t>
        </w:r>
      </w:ins>
      <w:ins w:id="263" w:author="sxc3" w:date="2013-09-16T10:01:00Z">
        <w:r w:rsidRPr="00261762">
          <w:rPr>
            <w:rFonts w:ascii="Arial" w:hAnsi="Arial" w:cs="Arial"/>
            <w:sz w:val="22"/>
            <w:szCs w:val="22"/>
          </w:rPr>
          <w:t>uidance on determining the significance of a finding</w:t>
        </w:r>
      </w:ins>
      <w:ins w:id="264" w:author="sxc3" w:date="2013-09-16T10:07:00Z">
        <w:r w:rsidR="00E42233">
          <w:rPr>
            <w:rFonts w:ascii="Arial" w:hAnsi="Arial" w:cs="Arial"/>
            <w:sz w:val="22"/>
            <w:szCs w:val="22"/>
          </w:rPr>
          <w:t xml:space="preserve"> is provided</w:t>
        </w:r>
      </w:ins>
      <w:ins w:id="265" w:author="sxc3" w:date="2013-09-16T10:01:00Z">
        <w:r w:rsidRPr="00261762">
          <w:rPr>
            <w:rFonts w:ascii="Arial" w:hAnsi="Arial" w:cs="Arial"/>
            <w:sz w:val="22"/>
            <w:szCs w:val="22"/>
          </w:rPr>
          <w:t xml:space="preserve"> in </w:t>
        </w:r>
      </w:ins>
      <w:ins w:id="266" w:author="sxc3" w:date="2013-09-16T10:10:00Z">
        <w:r w:rsidR="00E42233">
          <w:rPr>
            <w:rFonts w:ascii="Arial" w:hAnsi="Arial" w:cs="Arial"/>
            <w:sz w:val="22"/>
            <w:szCs w:val="22"/>
          </w:rPr>
          <w:t>IMC</w:t>
        </w:r>
      </w:ins>
      <w:ins w:id="267" w:author="sxc3" w:date="2013-09-16T10:01:00Z">
        <w:r w:rsidRPr="00261762">
          <w:rPr>
            <w:rFonts w:ascii="Arial" w:hAnsi="Arial" w:cs="Arial"/>
            <w:sz w:val="22"/>
            <w:szCs w:val="22"/>
          </w:rPr>
          <w:t xml:space="preserve"> 0617.</w:t>
        </w:r>
      </w:ins>
    </w:p>
    <w:p w:rsidR="00A84CC7" w:rsidRDefault="00A84CC7"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79"/>
        <w:rPr>
          <w:rFonts w:ascii="Arial" w:hAnsi="Arial" w:cs="Arial"/>
          <w:sz w:val="22"/>
          <w:szCs w:val="22"/>
        </w:rPr>
      </w:pPr>
    </w:p>
    <w:p w:rsidR="00A556C6" w:rsidRDefault="00A556C6"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268" w:author="sxc3" w:date="2013-09-16T10:11:00Z"/>
          <w:rFonts w:ascii="Arial" w:hAnsi="Arial" w:cs="Arial"/>
          <w:i/>
          <w:sz w:val="22"/>
          <w:szCs w:val="22"/>
        </w:rPr>
      </w:pPr>
      <w:r w:rsidRPr="00204F0D">
        <w:rPr>
          <w:rFonts w:ascii="Arial" w:hAnsi="Arial" w:cs="Arial"/>
          <w:sz w:val="22"/>
          <w:szCs w:val="22"/>
        </w:rPr>
        <w:t>c.</w:t>
      </w:r>
      <w:r w:rsidRPr="00204F0D">
        <w:rPr>
          <w:rFonts w:ascii="Arial" w:hAnsi="Arial" w:cs="Arial"/>
          <w:sz w:val="22"/>
          <w:szCs w:val="22"/>
        </w:rPr>
        <w:tab/>
      </w:r>
      <w:r w:rsidRPr="00204F0D">
        <w:rPr>
          <w:rFonts w:ascii="Arial" w:hAnsi="Arial" w:cs="Arial"/>
          <w:sz w:val="22"/>
          <w:szCs w:val="22"/>
          <w:u w:val="single"/>
        </w:rPr>
        <w:t>Post-inspection activities</w:t>
      </w:r>
      <w:r w:rsidR="00FD2937">
        <w:rPr>
          <w:rFonts w:ascii="Arial" w:hAnsi="Arial" w:cs="Arial"/>
          <w:sz w:val="22"/>
          <w:szCs w:val="22"/>
        </w:rPr>
        <w:t xml:space="preserve">. </w:t>
      </w:r>
      <w:r w:rsidRPr="00204F0D">
        <w:rPr>
          <w:rFonts w:ascii="Arial" w:hAnsi="Arial" w:cs="Arial"/>
          <w:sz w:val="22"/>
          <w:szCs w:val="22"/>
        </w:rPr>
        <w:t xml:space="preserve">Inspection findings/observations will be documented in accordance with </w:t>
      </w:r>
      <w:ins w:id="269" w:author="sxc3" w:date="2013-09-16T10:08:00Z">
        <w:r w:rsidR="00E42233">
          <w:rPr>
            <w:rFonts w:ascii="Arial" w:hAnsi="Arial" w:cs="Arial"/>
            <w:sz w:val="22"/>
            <w:szCs w:val="22"/>
          </w:rPr>
          <w:t>Inspection Manual Chapter (</w:t>
        </w:r>
      </w:ins>
      <w:r w:rsidRPr="00204F0D">
        <w:rPr>
          <w:rFonts w:ascii="Arial" w:hAnsi="Arial" w:cs="Arial"/>
          <w:sz w:val="22"/>
          <w:szCs w:val="22"/>
        </w:rPr>
        <w:t>IMC</w:t>
      </w:r>
      <w:ins w:id="270" w:author="sxc3" w:date="2013-09-16T10:08:00Z">
        <w:r w:rsidR="00E42233">
          <w:rPr>
            <w:rFonts w:ascii="Arial" w:hAnsi="Arial" w:cs="Arial"/>
            <w:sz w:val="22"/>
            <w:szCs w:val="22"/>
          </w:rPr>
          <w:t xml:space="preserve">) </w:t>
        </w:r>
      </w:ins>
      <w:r w:rsidR="00C82A13" w:rsidRPr="00204F0D">
        <w:rPr>
          <w:rFonts w:ascii="Arial" w:hAnsi="Arial" w:cs="Arial"/>
          <w:sz w:val="22"/>
          <w:szCs w:val="22"/>
        </w:rPr>
        <w:t>0617, “Vendor and Quality Assurance Implementation</w:t>
      </w:r>
      <w:r w:rsidR="008B433C" w:rsidRPr="00204F0D">
        <w:rPr>
          <w:rFonts w:ascii="Arial" w:hAnsi="Arial" w:cs="Arial"/>
          <w:sz w:val="22"/>
          <w:szCs w:val="22"/>
        </w:rPr>
        <w:t xml:space="preserve"> Inspection Reports.” </w:t>
      </w:r>
      <w:r w:rsidR="00722992">
        <w:rPr>
          <w:rFonts w:ascii="Arial" w:hAnsi="Arial" w:cs="Arial"/>
          <w:sz w:val="22"/>
          <w:szCs w:val="22"/>
        </w:rPr>
        <w:t xml:space="preserve"> </w:t>
      </w:r>
      <w:r w:rsidRPr="00204F0D">
        <w:rPr>
          <w:rFonts w:ascii="Arial" w:hAnsi="Arial" w:cs="Arial"/>
          <w:sz w:val="22"/>
          <w:szCs w:val="22"/>
        </w:rPr>
        <w:t>Inspection issues that cannot be resolved at the time of the inspection will be documented as unresolved items in accordance with IMC-</w:t>
      </w:r>
      <w:r w:rsidR="00ED3AEF" w:rsidRPr="00204F0D">
        <w:rPr>
          <w:rFonts w:ascii="Arial" w:hAnsi="Arial" w:cs="Arial"/>
          <w:sz w:val="22"/>
          <w:szCs w:val="22"/>
        </w:rPr>
        <w:t>061</w:t>
      </w:r>
      <w:r w:rsidR="00ED3AEF" w:rsidRPr="00204F0D">
        <w:rPr>
          <w:rFonts w:ascii="Arial" w:hAnsi="Arial" w:cs="Arial"/>
          <w:color w:val="FF0000"/>
          <w:sz w:val="22"/>
          <w:szCs w:val="22"/>
        </w:rPr>
        <w:t>7</w:t>
      </w:r>
      <w:r w:rsidRPr="00C5558B">
        <w:rPr>
          <w:rFonts w:ascii="Arial" w:hAnsi="Arial" w:cs="Arial"/>
          <w:sz w:val="22"/>
          <w:szCs w:val="22"/>
        </w:rPr>
        <w:t>.</w:t>
      </w:r>
      <w:ins w:id="271" w:author="sxc3" w:date="2013-07-10T09:25:00Z">
        <w:r w:rsidR="00100A77" w:rsidRPr="00C5558B">
          <w:rPr>
            <w:rFonts w:ascii="Arial" w:hAnsi="Arial" w:cs="Arial"/>
            <w:sz w:val="22"/>
            <w:szCs w:val="22"/>
          </w:rPr>
          <w:t xml:space="preserve">  </w:t>
        </w:r>
        <w:r w:rsidR="00100A77" w:rsidRPr="00722992">
          <w:rPr>
            <w:rFonts w:ascii="Arial" w:hAnsi="Arial" w:cs="Arial"/>
            <w:i/>
            <w:sz w:val="22"/>
            <w:szCs w:val="22"/>
          </w:rPr>
          <w:t>Inspection findings, unresolved items, or pertinent information that could affect ITAAC closure should be documented in accordance with IMC-0617.  The Vendor Inspection Program Plan provides additional guidance on the process used by the Vendor Inspection COE for communicating with Region II Construction Inspection staff and the affected licensees on inspection findings that could affect ITAAC closure</w:t>
        </w:r>
      </w:ins>
      <w:ins w:id="272" w:author="sxc3" w:date="2013-09-20T13:55:00Z">
        <w:r w:rsidR="00C5558B" w:rsidRPr="00722992">
          <w:rPr>
            <w:rFonts w:ascii="Arial" w:hAnsi="Arial" w:cs="Arial"/>
            <w:i/>
            <w:sz w:val="22"/>
            <w:szCs w:val="22"/>
          </w:rPr>
          <w:t>.</w:t>
        </w:r>
      </w:ins>
      <w:r w:rsidR="00722992">
        <w:rPr>
          <w:rFonts w:ascii="Arial" w:hAnsi="Arial" w:cs="Arial"/>
          <w:i/>
          <w:sz w:val="22"/>
          <w:szCs w:val="22"/>
        </w:rPr>
        <w:t xml:space="preserve"> </w:t>
      </w:r>
      <w:ins w:id="273" w:author="sxc3" w:date="2013-07-10T09:25:00Z">
        <w:r w:rsidR="00100A77" w:rsidRPr="00C5558B">
          <w:rPr>
            <w:rFonts w:ascii="Arial" w:hAnsi="Arial" w:cs="Arial"/>
            <w:sz w:val="22"/>
            <w:szCs w:val="22"/>
          </w:rPr>
          <w:t xml:space="preserve"> [C3]</w:t>
        </w:r>
      </w:ins>
    </w:p>
    <w:p w:rsidR="00E42233" w:rsidRDefault="00E42233" w:rsidP="00ED63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274" w:author="sxc3" w:date="2013-09-16T10:11:00Z"/>
          <w:rFonts w:ascii="Arial" w:hAnsi="Arial" w:cs="Arial"/>
          <w:sz w:val="22"/>
          <w:szCs w:val="22"/>
        </w:rPr>
      </w:pPr>
    </w:p>
    <w:p w:rsidR="00A556C6" w:rsidRDefault="00E42233" w:rsidP="00E4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275" w:author="sxc3" w:date="2013-09-20T13:55:00Z"/>
          <w:rFonts w:ascii="Arial" w:hAnsi="Arial" w:cs="Arial"/>
          <w:sz w:val="22"/>
          <w:szCs w:val="22"/>
        </w:rPr>
      </w:pPr>
      <w:ins w:id="276" w:author="sxc3" w:date="2013-09-16T10:11:00Z">
        <w:r>
          <w:rPr>
            <w:rFonts w:ascii="Arial" w:hAnsi="Arial" w:cs="Arial"/>
            <w:sz w:val="22"/>
            <w:szCs w:val="22"/>
          </w:rPr>
          <w:tab/>
        </w:r>
        <w:r>
          <w:rPr>
            <w:rFonts w:ascii="Arial" w:hAnsi="Arial" w:cs="Arial"/>
            <w:sz w:val="22"/>
            <w:szCs w:val="22"/>
          </w:rPr>
          <w:tab/>
        </w:r>
      </w:ins>
      <w:ins w:id="277" w:author="sxc3" w:date="2013-09-16T10:12:00Z">
        <w:r>
          <w:rPr>
            <w:rFonts w:ascii="Arial" w:hAnsi="Arial" w:cs="Arial"/>
            <w:sz w:val="22"/>
            <w:szCs w:val="22"/>
          </w:rPr>
          <w:t>In accordance with the guidance in IMC 0617, t</w:t>
        </w:r>
      </w:ins>
      <w:ins w:id="278" w:author="sxc3" w:date="2013-09-16T10:11:00Z">
        <w:r w:rsidRPr="00E42233">
          <w:rPr>
            <w:rFonts w:ascii="Arial" w:hAnsi="Arial" w:cs="Arial"/>
            <w:sz w:val="22"/>
            <w:szCs w:val="22"/>
          </w:rPr>
          <w:t xml:space="preserve">he lead inspector should convene </w:t>
        </w:r>
      </w:ins>
      <w:ins w:id="279" w:author="sxc3" w:date="2013-09-16T10:13:00Z">
        <w:r>
          <w:rPr>
            <w:rFonts w:ascii="Arial" w:hAnsi="Arial" w:cs="Arial"/>
            <w:sz w:val="22"/>
            <w:szCs w:val="22"/>
          </w:rPr>
          <w:t>a</w:t>
        </w:r>
      </w:ins>
      <w:ins w:id="280" w:author="sxc3" w:date="2013-09-16T10:11:00Z">
        <w:r w:rsidRPr="00E42233">
          <w:rPr>
            <w:rFonts w:ascii="Arial" w:hAnsi="Arial" w:cs="Arial"/>
            <w:sz w:val="22"/>
            <w:szCs w:val="22"/>
          </w:rPr>
          <w:t xml:space="preserve"> findings review panel within two weeks of the exit meeting</w:t>
        </w:r>
      </w:ins>
      <w:ins w:id="281" w:author="sxc3" w:date="2013-09-16T10:12:00Z">
        <w:r>
          <w:rPr>
            <w:rFonts w:ascii="Arial" w:hAnsi="Arial" w:cs="Arial"/>
            <w:sz w:val="22"/>
            <w:szCs w:val="22"/>
          </w:rPr>
          <w:t xml:space="preserve"> </w:t>
        </w:r>
        <w:r w:rsidRPr="00E42233">
          <w:rPr>
            <w:rFonts w:ascii="Arial" w:hAnsi="Arial" w:cs="Arial"/>
            <w:sz w:val="22"/>
            <w:szCs w:val="22"/>
          </w:rPr>
          <w:t>to evaluate potential findings and to ensure tha</w:t>
        </w:r>
        <w:r>
          <w:rPr>
            <w:rFonts w:ascii="Arial" w:hAnsi="Arial" w:cs="Arial"/>
            <w:sz w:val="22"/>
            <w:szCs w:val="22"/>
          </w:rPr>
          <w:t xml:space="preserve">t the findings are consistently </w:t>
        </w:r>
        <w:r w:rsidRPr="00E42233">
          <w:rPr>
            <w:rFonts w:ascii="Arial" w:hAnsi="Arial" w:cs="Arial"/>
            <w:sz w:val="22"/>
            <w:szCs w:val="22"/>
          </w:rPr>
          <w:t>dispositioned across the Vendor Inspection COE.</w:t>
        </w:r>
      </w:ins>
    </w:p>
    <w:p w:rsidR="00F62CA7" w:rsidRPr="00204F0D" w:rsidRDefault="00F62CA7" w:rsidP="00E4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204F0D">
        <w:rPr>
          <w:rFonts w:ascii="Arial" w:hAnsi="Arial" w:cs="Arial"/>
          <w:sz w:val="22"/>
          <w:szCs w:val="22"/>
        </w:rPr>
        <w:t>2507-07</w:t>
      </w:r>
      <w:r w:rsidRPr="00204F0D">
        <w:rPr>
          <w:rFonts w:ascii="Arial" w:hAnsi="Arial" w:cs="Arial"/>
          <w:sz w:val="22"/>
          <w:szCs w:val="22"/>
        </w:rPr>
        <w:tab/>
        <w:t>TYPES OF INSPECTIONS</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 xml:space="preserve">The following types of inspections are performed by the Quality and Vendor Branch. </w:t>
      </w:r>
      <w:ins w:id="282" w:author="sxc3" w:date="2013-07-10T09:25:00Z">
        <w:r w:rsidR="00FD4D60" w:rsidRPr="00204F0D">
          <w:rPr>
            <w:rFonts w:ascii="Arial" w:hAnsi="Arial" w:cs="Arial"/>
            <w:sz w:val="22"/>
            <w:szCs w:val="22"/>
          </w:rPr>
          <w:t>Attachment</w:t>
        </w:r>
      </w:ins>
      <w:r w:rsidR="00BB5AFF" w:rsidRPr="00204F0D">
        <w:rPr>
          <w:rFonts w:ascii="Arial" w:hAnsi="Arial" w:cs="Arial"/>
          <w:sz w:val="22"/>
          <w:szCs w:val="22"/>
        </w:rPr>
        <w:t> </w:t>
      </w:r>
      <w:r w:rsidRPr="00204F0D">
        <w:rPr>
          <w:rFonts w:ascii="Arial" w:hAnsi="Arial" w:cs="Arial"/>
          <w:sz w:val="22"/>
          <w:szCs w:val="22"/>
        </w:rPr>
        <w:t xml:space="preserve">1 lists the inspection procedures that are applicable to the vendor inspection program as described in this manual chapter. </w:t>
      </w:r>
    </w:p>
    <w:p w:rsidR="007662B1" w:rsidRPr="00204F0D" w:rsidRDefault="007662B1"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07.01</w:t>
      </w:r>
      <w:r w:rsidRPr="00204F0D">
        <w:rPr>
          <w:rFonts w:ascii="Arial" w:hAnsi="Arial" w:cs="Arial"/>
          <w:sz w:val="22"/>
          <w:szCs w:val="22"/>
        </w:rPr>
        <w:tab/>
      </w:r>
      <w:r w:rsidRPr="00204F0D">
        <w:rPr>
          <w:rFonts w:ascii="Arial" w:hAnsi="Arial" w:cs="Arial"/>
          <w:sz w:val="22"/>
          <w:szCs w:val="22"/>
          <w:u w:val="single"/>
        </w:rPr>
        <w:t>Routine Inspections</w:t>
      </w:r>
      <w:r w:rsidR="00FD2937">
        <w:rPr>
          <w:rFonts w:ascii="Arial" w:hAnsi="Arial" w:cs="Arial"/>
          <w:sz w:val="22"/>
          <w:szCs w:val="22"/>
        </w:rPr>
        <w:t xml:space="preserve">. </w:t>
      </w:r>
      <w:r w:rsidR="00B12365">
        <w:rPr>
          <w:rFonts w:ascii="Arial" w:hAnsi="Arial" w:cs="Arial"/>
          <w:sz w:val="22"/>
          <w:szCs w:val="22"/>
        </w:rPr>
        <w:t xml:space="preserve"> </w:t>
      </w:r>
      <w:r w:rsidRPr="00204F0D">
        <w:rPr>
          <w:rFonts w:ascii="Arial" w:hAnsi="Arial" w:cs="Arial"/>
          <w:sz w:val="22"/>
          <w:szCs w:val="22"/>
        </w:rPr>
        <w:t>The inspectors will review the vendor</w:t>
      </w:r>
      <w:r w:rsidR="005C6F19" w:rsidRPr="00204F0D">
        <w:rPr>
          <w:rFonts w:ascii="Arial" w:hAnsi="Arial" w:cs="Arial"/>
          <w:sz w:val="22"/>
          <w:szCs w:val="22"/>
        </w:rPr>
        <w:t>’</w:t>
      </w:r>
      <w:r w:rsidRPr="00204F0D">
        <w:rPr>
          <w:rFonts w:ascii="Arial" w:hAnsi="Arial" w:cs="Arial"/>
          <w:sz w:val="22"/>
          <w:szCs w:val="22"/>
        </w:rPr>
        <w:t>s QA program and verify effective implementation of QA controls for activities related to the basic component being provided.  The inspectors will also verify that the QA program provides controls for reporting of defects and noncompliance.  For vendors performing dedication of commercial-grade items, the inspectors will verify that the facility has implemented an effective commercial-grade dedication program.  In addition, the inspectors will verify the vendor</w:t>
      </w:r>
      <w:r w:rsidR="005C6F19" w:rsidRPr="00204F0D">
        <w:rPr>
          <w:rFonts w:ascii="Arial" w:hAnsi="Arial" w:cs="Arial"/>
          <w:sz w:val="22"/>
          <w:szCs w:val="22"/>
        </w:rPr>
        <w:t>’</w:t>
      </w:r>
      <w:r w:rsidRPr="00204F0D">
        <w:rPr>
          <w:rFonts w:ascii="Arial" w:hAnsi="Arial" w:cs="Arial"/>
          <w:sz w:val="22"/>
          <w:szCs w:val="22"/>
        </w:rPr>
        <w:t>s capability to assure the quality of basic components procured by licensees or applicants.  Typically one inspection is conducted to verify implementation of the vendor</w:t>
      </w:r>
      <w:r w:rsidR="005C6F19" w:rsidRPr="00204F0D">
        <w:rPr>
          <w:rFonts w:ascii="Arial" w:hAnsi="Arial" w:cs="Arial"/>
          <w:sz w:val="22"/>
          <w:szCs w:val="22"/>
        </w:rPr>
        <w:t>’</w:t>
      </w:r>
      <w:r w:rsidRPr="00204F0D">
        <w:rPr>
          <w:rFonts w:ascii="Arial" w:hAnsi="Arial" w:cs="Arial"/>
          <w:sz w:val="22"/>
          <w:szCs w:val="22"/>
        </w:rPr>
        <w:t xml:space="preserve">s QA </w:t>
      </w:r>
      <w:r w:rsidR="00FF6D7C" w:rsidRPr="00204F0D">
        <w:rPr>
          <w:rFonts w:ascii="Arial" w:hAnsi="Arial" w:cs="Arial"/>
          <w:sz w:val="22"/>
          <w:szCs w:val="22"/>
        </w:rPr>
        <w:t>controls.  Follow-up inspection</w:t>
      </w:r>
      <w:ins w:id="283" w:author="sxc3" w:date="2013-08-23T15:05:00Z">
        <w:r w:rsidR="00F805AE" w:rsidRPr="00204F0D">
          <w:rPr>
            <w:rFonts w:ascii="Arial" w:hAnsi="Arial" w:cs="Arial"/>
            <w:sz w:val="22"/>
            <w:szCs w:val="22"/>
          </w:rPr>
          <w:t>s</w:t>
        </w:r>
      </w:ins>
      <w:r w:rsidR="00FF6D7C" w:rsidRPr="00204F0D">
        <w:rPr>
          <w:rFonts w:ascii="Arial" w:hAnsi="Arial" w:cs="Arial"/>
          <w:sz w:val="22"/>
          <w:szCs w:val="22"/>
        </w:rPr>
        <w:t xml:space="preserve"> </w:t>
      </w:r>
      <w:r w:rsidRPr="00204F0D">
        <w:rPr>
          <w:rFonts w:ascii="Arial" w:hAnsi="Arial" w:cs="Arial"/>
          <w:sz w:val="22"/>
          <w:szCs w:val="22"/>
        </w:rPr>
        <w:t>are performed as necessary.</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07.02</w:t>
      </w:r>
      <w:r w:rsidRPr="00204F0D">
        <w:rPr>
          <w:rFonts w:ascii="Arial" w:hAnsi="Arial" w:cs="Arial"/>
          <w:sz w:val="22"/>
          <w:szCs w:val="22"/>
        </w:rPr>
        <w:tab/>
      </w:r>
      <w:r w:rsidRPr="00204F0D">
        <w:rPr>
          <w:rFonts w:ascii="Arial" w:hAnsi="Arial" w:cs="Arial"/>
          <w:sz w:val="22"/>
          <w:szCs w:val="22"/>
          <w:u w:val="single"/>
        </w:rPr>
        <w:t>Reactive Inspections</w:t>
      </w:r>
      <w:r w:rsidRPr="00204F0D">
        <w:rPr>
          <w:rFonts w:ascii="Arial" w:hAnsi="Arial" w:cs="Arial"/>
          <w:sz w:val="22"/>
          <w:szCs w:val="22"/>
        </w:rPr>
        <w:t>.  The inspectors will verify that</w:t>
      </w:r>
      <w:r w:rsidR="00BE3B3B" w:rsidRPr="00204F0D">
        <w:rPr>
          <w:rFonts w:ascii="Arial" w:hAnsi="Arial" w:cs="Arial"/>
          <w:sz w:val="22"/>
          <w:szCs w:val="22"/>
        </w:rPr>
        <w:t xml:space="preserve"> </w:t>
      </w:r>
      <w:r w:rsidRPr="00204F0D">
        <w:rPr>
          <w:rFonts w:ascii="Arial" w:hAnsi="Arial" w:cs="Arial"/>
          <w:sz w:val="22"/>
          <w:szCs w:val="22"/>
        </w:rPr>
        <w:t>vendors of basic components have developed and implemented adequate procedures to evaluate and correct conditions adverse to quality.  Reactive inspections are conducted in response to allegations, previous inspection findings, reports in accordance with Part 21 and/or 50.55(e), and other information sources indicating the possibility that NRC requirements are not being met.  Typically one inspection is conducted to verify implementation of the vendor</w:t>
      </w:r>
      <w:r w:rsidR="00BE3B3B" w:rsidRPr="00204F0D">
        <w:rPr>
          <w:rFonts w:ascii="Arial" w:hAnsi="Arial" w:cs="Arial"/>
          <w:sz w:val="22"/>
          <w:szCs w:val="22"/>
        </w:rPr>
        <w:t>’</w:t>
      </w:r>
      <w:r w:rsidRPr="00204F0D">
        <w:rPr>
          <w:rFonts w:ascii="Arial" w:hAnsi="Arial" w:cs="Arial"/>
          <w:sz w:val="22"/>
          <w:szCs w:val="22"/>
        </w:rPr>
        <w:t xml:space="preserve">s QA controls.  Follow-up </w:t>
      </w:r>
      <w:r w:rsidR="00C82A13" w:rsidRPr="00204F0D">
        <w:rPr>
          <w:rFonts w:ascii="Arial" w:hAnsi="Arial" w:cs="Arial"/>
          <w:sz w:val="22"/>
          <w:szCs w:val="22"/>
        </w:rPr>
        <w:t>inspection</w:t>
      </w:r>
      <w:r w:rsidR="00556914" w:rsidRPr="00204F0D">
        <w:rPr>
          <w:rFonts w:ascii="Arial" w:hAnsi="Arial" w:cs="Arial"/>
          <w:sz w:val="22"/>
          <w:szCs w:val="22"/>
        </w:rPr>
        <w:t>s</w:t>
      </w:r>
      <w:r w:rsidR="00C82A13" w:rsidRPr="00204F0D">
        <w:rPr>
          <w:rFonts w:ascii="Arial" w:hAnsi="Arial" w:cs="Arial"/>
          <w:sz w:val="22"/>
          <w:szCs w:val="22"/>
        </w:rPr>
        <w:t xml:space="preserve"> </w:t>
      </w:r>
      <w:r w:rsidRPr="00204F0D">
        <w:rPr>
          <w:rFonts w:ascii="Arial" w:hAnsi="Arial" w:cs="Arial"/>
          <w:sz w:val="22"/>
          <w:szCs w:val="22"/>
        </w:rPr>
        <w:t xml:space="preserve">are performed as necessary.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2365"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2365" w:rsidSect="00B12365">
          <w:pgSz w:w="12240" w:h="15840"/>
          <w:pgMar w:top="1440" w:right="1440" w:bottom="1440" w:left="1440" w:header="1440" w:footer="1440" w:gutter="0"/>
          <w:cols w:space="720"/>
          <w:noEndnote/>
          <w:docGrid w:linePitch="326"/>
        </w:sectPr>
      </w:pPr>
      <w:r w:rsidRPr="00204F0D">
        <w:rPr>
          <w:rFonts w:ascii="Arial" w:hAnsi="Arial" w:cs="Arial"/>
          <w:sz w:val="22"/>
          <w:szCs w:val="22"/>
        </w:rPr>
        <w:t>07.03</w:t>
      </w:r>
      <w:r w:rsidRPr="00204F0D">
        <w:rPr>
          <w:rFonts w:ascii="Arial" w:hAnsi="Arial" w:cs="Arial"/>
          <w:sz w:val="22"/>
          <w:szCs w:val="22"/>
        </w:rPr>
        <w:tab/>
      </w:r>
      <w:r w:rsidRPr="00204F0D">
        <w:rPr>
          <w:rFonts w:ascii="Arial" w:hAnsi="Arial" w:cs="Arial"/>
          <w:sz w:val="22"/>
          <w:szCs w:val="22"/>
          <w:u w:val="single"/>
        </w:rPr>
        <w:t>Third-Party Audit Oversight</w:t>
      </w:r>
      <w:r w:rsidR="00FD2937">
        <w:rPr>
          <w:rFonts w:ascii="Arial" w:hAnsi="Arial" w:cs="Arial"/>
          <w:sz w:val="22"/>
          <w:szCs w:val="22"/>
        </w:rPr>
        <w:t xml:space="preserve">. </w:t>
      </w:r>
      <w:r w:rsidR="00B12365">
        <w:rPr>
          <w:rFonts w:ascii="Arial" w:hAnsi="Arial" w:cs="Arial"/>
          <w:sz w:val="22"/>
          <w:szCs w:val="22"/>
        </w:rPr>
        <w:t xml:space="preserve"> </w:t>
      </w:r>
      <w:r w:rsidRPr="00204F0D">
        <w:rPr>
          <w:rFonts w:ascii="Arial" w:hAnsi="Arial" w:cs="Arial"/>
          <w:sz w:val="22"/>
          <w:szCs w:val="22"/>
        </w:rPr>
        <w:t>The NRC staff will provide oversight of third-party audit activities (e.g., Nuclear Procurement Issues Committee</w:t>
      </w:r>
      <w:r w:rsidR="00B5280F" w:rsidRPr="00204F0D">
        <w:rPr>
          <w:rFonts w:ascii="Arial" w:hAnsi="Arial" w:cs="Arial"/>
          <w:sz w:val="22"/>
          <w:szCs w:val="22"/>
        </w:rPr>
        <w:t xml:space="preserve"> (NUPIC)) on a periodic basis. </w:t>
      </w:r>
      <w:r w:rsidRPr="00204F0D">
        <w:rPr>
          <w:rFonts w:ascii="Arial" w:hAnsi="Arial" w:cs="Arial"/>
          <w:sz w:val="22"/>
          <w:szCs w:val="22"/>
        </w:rPr>
        <w:t xml:space="preserve">This includes participation in third-party audit organization meetings related to vendor performance.  The purpose of NRC oversight of third-party audit organizations is to verify the effective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204F0D">
        <w:rPr>
          <w:rFonts w:ascii="Arial" w:hAnsi="Arial" w:cs="Arial"/>
          <w:sz w:val="22"/>
          <w:szCs w:val="22"/>
        </w:rPr>
        <w:lastRenderedPageBreak/>
        <w:t>implementation</w:t>
      </w:r>
      <w:proofErr w:type="gramEnd"/>
      <w:r w:rsidRPr="00204F0D">
        <w:rPr>
          <w:rFonts w:ascii="Arial" w:hAnsi="Arial" w:cs="Arial"/>
          <w:sz w:val="22"/>
          <w:szCs w:val="22"/>
        </w:rPr>
        <w:t xml:space="preserve"> of the audit process to ensure that the requirements of Criterion VII, </w:t>
      </w:r>
      <w:r w:rsidR="00F805AE" w:rsidRPr="00204F0D">
        <w:rPr>
          <w:rFonts w:ascii="Arial" w:hAnsi="Arial" w:cs="Arial"/>
          <w:sz w:val="22"/>
          <w:szCs w:val="22"/>
        </w:rPr>
        <w:t>“</w:t>
      </w:r>
      <w:r w:rsidRPr="00204F0D">
        <w:rPr>
          <w:rFonts w:ascii="Arial" w:hAnsi="Arial" w:cs="Arial"/>
          <w:sz w:val="22"/>
          <w:szCs w:val="22"/>
        </w:rPr>
        <w:t>Control of Purchased Material, Equipment, and Services,</w:t>
      </w:r>
      <w:r w:rsidR="00F805AE" w:rsidRPr="00204F0D">
        <w:rPr>
          <w:rFonts w:ascii="Arial" w:hAnsi="Arial" w:cs="Arial"/>
          <w:sz w:val="22"/>
          <w:szCs w:val="22"/>
        </w:rPr>
        <w:t>”</w:t>
      </w:r>
      <w:r w:rsidR="00BE3B3B" w:rsidRPr="00204F0D">
        <w:rPr>
          <w:rFonts w:ascii="Arial" w:hAnsi="Arial" w:cs="Arial"/>
          <w:sz w:val="22"/>
          <w:szCs w:val="22"/>
        </w:rPr>
        <w:t xml:space="preserve"> </w:t>
      </w:r>
      <w:r w:rsidRPr="00204F0D">
        <w:rPr>
          <w:rFonts w:ascii="Arial" w:hAnsi="Arial" w:cs="Arial"/>
          <w:sz w:val="22"/>
          <w:szCs w:val="22"/>
        </w:rPr>
        <w:t>of Appendix B are satisfied.  These audits are conducted twice a year by the Quality and Vendor branches.</w:t>
      </w:r>
      <w:ins w:id="284" w:author="sxc3" w:date="2013-07-10T09:25:00Z">
        <w:r w:rsidR="005C6F19" w:rsidRPr="00204F0D">
          <w:rPr>
            <w:rFonts w:ascii="Arial" w:hAnsi="Arial" w:cs="Arial"/>
            <w:sz w:val="22"/>
            <w:szCs w:val="22"/>
          </w:rPr>
          <w:t xml:space="preserve">  NRC staff will also engage with NUPIC regarding significant inspection findings that are indicative of inadequate NUPIC oversight.  Further </w:t>
        </w:r>
        <w:r w:rsidR="00687778" w:rsidRPr="00204F0D">
          <w:rPr>
            <w:rFonts w:ascii="Arial" w:hAnsi="Arial" w:cs="Arial"/>
            <w:sz w:val="22"/>
            <w:szCs w:val="22"/>
          </w:rPr>
          <w:t>regulatory</w:t>
        </w:r>
        <w:r w:rsidR="005C6F19" w:rsidRPr="00204F0D">
          <w:rPr>
            <w:rFonts w:ascii="Arial" w:hAnsi="Arial" w:cs="Arial"/>
            <w:sz w:val="22"/>
            <w:szCs w:val="22"/>
          </w:rPr>
          <w:t xml:space="preserve"> actions will be evaluated on a case by case basis</w:t>
        </w:r>
        <w:r w:rsidRPr="00204F0D">
          <w:rPr>
            <w:rFonts w:ascii="Arial" w:hAnsi="Arial" w:cs="Arial"/>
            <w:sz w:val="22"/>
            <w:szCs w:val="22"/>
          </w:rPr>
          <w:t>.</w:t>
        </w:r>
      </w:ins>
    </w:p>
    <w:p w:rsidR="00A74260" w:rsidRPr="00204F0D" w:rsidRDefault="00A7426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920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2507-08</w:t>
      </w:r>
      <w:r w:rsidRPr="00204F0D">
        <w:rPr>
          <w:rFonts w:ascii="Arial" w:hAnsi="Arial" w:cs="Arial"/>
          <w:sz w:val="22"/>
          <w:szCs w:val="22"/>
        </w:rPr>
        <w:tab/>
        <w:t>ENFORCEMENT ACTIONS</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556C6" w:rsidRPr="00204F0D" w:rsidSect="00B12365">
          <w:pgSz w:w="12240" w:h="15840"/>
          <w:pgMar w:top="1440" w:right="1440" w:bottom="1440" w:left="1440" w:header="1440" w:footer="1440" w:gutter="0"/>
          <w:cols w:space="720"/>
          <w:noEndnote/>
          <w:docGrid w:linePitch="326"/>
        </w:sect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lastRenderedPageBreak/>
        <w:t>Potential violations</w:t>
      </w:r>
      <w:ins w:id="285" w:author="sxc3" w:date="2013-07-10T09:25:00Z">
        <w:r w:rsidR="00BE3B3B" w:rsidRPr="00204F0D">
          <w:rPr>
            <w:rFonts w:ascii="Arial" w:hAnsi="Arial" w:cs="Arial"/>
            <w:sz w:val="22"/>
            <w:szCs w:val="22"/>
          </w:rPr>
          <w:t xml:space="preserve"> and nonconformance</w:t>
        </w:r>
        <w:r w:rsidR="00FE43B4" w:rsidRPr="00204F0D">
          <w:rPr>
            <w:rFonts w:ascii="Arial" w:hAnsi="Arial" w:cs="Arial"/>
            <w:sz w:val="22"/>
            <w:szCs w:val="22"/>
          </w:rPr>
          <w:t>s</w:t>
        </w:r>
      </w:ins>
      <w:r w:rsidRPr="00204F0D">
        <w:rPr>
          <w:rFonts w:ascii="Arial" w:hAnsi="Arial" w:cs="Arial"/>
          <w:sz w:val="22"/>
          <w:szCs w:val="22"/>
        </w:rPr>
        <w:t xml:space="preserve"> identified through inspection activities will be processed in accordance with the NRC Enforcement Policy</w:t>
      </w:r>
      <w:r w:rsidR="00F805AE" w:rsidRPr="00204F0D">
        <w:rPr>
          <w:rFonts w:ascii="Arial" w:hAnsi="Arial" w:cs="Arial"/>
          <w:sz w:val="22"/>
          <w:szCs w:val="22"/>
        </w:rPr>
        <w:t>.</w:t>
      </w:r>
      <w:r w:rsidRPr="00204F0D">
        <w:rPr>
          <w:rFonts w:ascii="Arial" w:hAnsi="Arial" w:cs="Arial"/>
          <w:sz w:val="22"/>
          <w:szCs w:val="22"/>
        </w:rPr>
        <w:t xml:space="preserve">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204F0D">
        <w:rPr>
          <w:rFonts w:ascii="Arial" w:hAnsi="Arial" w:cs="Arial"/>
          <w:sz w:val="22"/>
          <w:szCs w:val="22"/>
        </w:rPr>
        <w:t>2507</w:t>
      </w:r>
      <w:r w:rsidRPr="00204F0D">
        <w:rPr>
          <w:rFonts w:ascii="Arial" w:hAnsi="Arial" w:cs="Arial"/>
          <w:sz w:val="22"/>
          <w:szCs w:val="22"/>
        </w:rPr>
        <w:noBreakHyphen/>
        <w:t>09</w:t>
      </w:r>
      <w:r w:rsidRPr="00204F0D">
        <w:rPr>
          <w:rFonts w:ascii="Arial" w:hAnsi="Arial" w:cs="Arial"/>
          <w:sz w:val="22"/>
          <w:szCs w:val="22"/>
        </w:rPr>
        <w:tab/>
        <w:t>REFERENCES</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204F0D">
        <w:rPr>
          <w:rFonts w:ascii="Arial" w:hAnsi="Arial" w:cs="Arial"/>
          <w:sz w:val="22"/>
          <w:szCs w:val="22"/>
        </w:rPr>
        <w:t>U.S. Code of Federal Regulations.</w:t>
      </w:r>
      <w:proofErr w:type="gramEnd"/>
      <w:r w:rsidRPr="00204F0D">
        <w:rPr>
          <w:rFonts w:ascii="Arial" w:hAnsi="Arial" w:cs="Arial"/>
          <w:sz w:val="22"/>
          <w:szCs w:val="22"/>
        </w:rPr>
        <w:t xml:space="preserve"> </w:t>
      </w:r>
      <w:proofErr w:type="gramStart"/>
      <w:r w:rsidRPr="00204F0D">
        <w:rPr>
          <w:rFonts w:ascii="Arial" w:hAnsi="Arial" w:cs="Arial"/>
          <w:sz w:val="22"/>
          <w:szCs w:val="22"/>
        </w:rPr>
        <w:t xml:space="preserve">10 CFR Part 21, </w:t>
      </w:r>
      <w:r w:rsidR="00F805AE" w:rsidRPr="00204F0D">
        <w:rPr>
          <w:rFonts w:ascii="Arial" w:hAnsi="Arial" w:cs="Arial"/>
          <w:sz w:val="22"/>
          <w:szCs w:val="22"/>
        </w:rPr>
        <w:t>“</w:t>
      </w:r>
      <w:r w:rsidRPr="00204F0D">
        <w:rPr>
          <w:rFonts w:ascii="Arial" w:hAnsi="Arial" w:cs="Arial"/>
          <w:sz w:val="22"/>
          <w:szCs w:val="22"/>
        </w:rPr>
        <w:t>Reporting of Defects and Noncompliance.</w:t>
      </w:r>
      <w:r w:rsidR="00F805AE" w:rsidRPr="00204F0D">
        <w:rPr>
          <w:rFonts w:ascii="Arial" w:hAnsi="Arial" w:cs="Arial"/>
          <w:sz w:val="22"/>
          <w:szCs w:val="22"/>
        </w:rPr>
        <w:t>”</w:t>
      </w:r>
      <w:proofErr w:type="gramEnd"/>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204F0D">
        <w:rPr>
          <w:rFonts w:ascii="Arial" w:hAnsi="Arial" w:cs="Arial"/>
          <w:sz w:val="22"/>
          <w:szCs w:val="22"/>
        </w:rPr>
        <w:t>U.S. Code of Federal Regulations.</w:t>
      </w:r>
      <w:proofErr w:type="gramEnd"/>
      <w:r w:rsidRPr="00204F0D">
        <w:rPr>
          <w:rFonts w:ascii="Arial" w:hAnsi="Arial" w:cs="Arial"/>
          <w:sz w:val="22"/>
          <w:szCs w:val="22"/>
        </w:rPr>
        <w:t xml:space="preserve"> 10 CFR </w:t>
      </w:r>
      <w:proofErr w:type="gramStart"/>
      <w:r w:rsidRPr="00204F0D">
        <w:rPr>
          <w:rFonts w:ascii="Arial" w:hAnsi="Arial" w:cs="Arial"/>
          <w:sz w:val="22"/>
          <w:szCs w:val="22"/>
        </w:rPr>
        <w:t>Part</w:t>
      </w:r>
      <w:proofErr w:type="gramEnd"/>
      <w:r w:rsidRPr="00204F0D">
        <w:rPr>
          <w:rFonts w:ascii="Arial" w:hAnsi="Arial" w:cs="Arial"/>
          <w:sz w:val="22"/>
          <w:szCs w:val="22"/>
        </w:rPr>
        <w:t xml:space="preserve"> 50.55, </w:t>
      </w:r>
      <w:r w:rsidR="00F805AE" w:rsidRPr="00204F0D">
        <w:rPr>
          <w:rFonts w:ascii="Arial" w:hAnsi="Arial" w:cs="Arial"/>
          <w:sz w:val="22"/>
          <w:szCs w:val="22"/>
        </w:rPr>
        <w:t>“</w:t>
      </w:r>
      <w:r w:rsidRPr="00204F0D">
        <w:rPr>
          <w:rFonts w:ascii="Arial" w:hAnsi="Arial" w:cs="Arial"/>
          <w:sz w:val="22"/>
          <w:szCs w:val="22"/>
        </w:rPr>
        <w:t>Conditions of Construction Permits.</w:t>
      </w:r>
      <w:r w:rsidR="00F805AE" w:rsidRPr="00204F0D">
        <w:rPr>
          <w:rFonts w:ascii="Arial" w:hAnsi="Arial" w:cs="Arial"/>
          <w:sz w:val="22"/>
          <w:szCs w:val="22"/>
        </w:rPr>
        <w:t>”</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204F0D">
        <w:rPr>
          <w:rFonts w:ascii="Arial" w:hAnsi="Arial" w:cs="Arial"/>
          <w:sz w:val="22"/>
          <w:szCs w:val="22"/>
        </w:rPr>
        <w:t>U.S. Code of Federal Regulations.</w:t>
      </w:r>
      <w:proofErr w:type="gramEnd"/>
      <w:r w:rsidRPr="00204F0D">
        <w:rPr>
          <w:rFonts w:ascii="Arial" w:hAnsi="Arial" w:cs="Arial"/>
          <w:sz w:val="22"/>
          <w:szCs w:val="22"/>
        </w:rPr>
        <w:t xml:space="preserve"> 10 CFR </w:t>
      </w:r>
      <w:proofErr w:type="gramStart"/>
      <w:r w:rsidRPr="00204F0D">
        <w:rPr>
          <w:rFonts w:ascii="Arial" w:hAnsi="Arial" w:cs="Arial"/>
          <w:sz w:val="22"/>
          <w:szCs w:val="22"/>
        </w:rPr>
        <w:t>Part</w:t>
      </w:r>
      <w:proofErr w:type="gramEnd"/>
      <w:r w:rsidRPr="00204F0D">
        <w:rPr>
          <w:rFonts w:ascii="Arial" w:hAnsi="Arial" w:cs="Arial"/>
          <w:sz w:val="22"/>
          <w:szCs w:val="22"/>
        </w:rPr>
        <w:t xml:space="preserve"> 50, Appendix B, </w:t>
      </w:r>
      <w:r w:rsidR="00F805AE" w:rsidRPr="00204F0D">
        <w:rPr>
          <w:rFonts w:ascii="Arial" w:hAnsi="Arial" w:cs="Arial"/>
          <w:sz w:val="22"/>
          <w:szCs w:val="22"/>
        </w:rPr>
        <w:t>“</w:t>
      </w:r>
      <w:r w:rsidRPr="00204F0D">
        <w:rPr>
          <w:rFonts w:ascii="Arial" w:hAnsi="Arial" w:cs="Arial"/>
          <w:sz w:val="22"/>
          <w:szCs w:val="22"/>
        </w:rPr>
        <w:t>Quality Assurance Criteria for Nuclear Power Plants and Fuel Reprocessing Plants.</w:t>
      </w:r>
      <w:r w:rsidR="00F805AE" w:rsidRPr="00204F0D">
        <w:rPr>
          <w:rFonts w:ascii="Arial" w:hAnsi="Arial" w:cs="Arial"/>
          <w:sz w:val="22"/>
          <w:szCs w:val="22"/>
        </w:rPr>
        <w:t>”</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204F0D">
        <w:rPr>
          <w:rFonts w:ascii="Arial" w:hAnsi="Arial" w:cs="Arial"/>
          <w:sz w:val="22"/>
          <w:szCs w:val="22"/>
        </w:rPr>
        <w:t xml:space="preserve">ASME NQA-1-1994, </w:t>
      </w:r>
      <w:r w:rsidR="00F805AE" w:rsidRPr="00204F0D">
        <w:rPr>
          <w:rFonts w:ascii="Arial" w:hAnsi="Arial" w:cs="Arial"/>
          <w:sz w:val="22"/>
          <w:szCs w:val="22"/>
        </w:rPr>
        <w:t>“</w:t>
      </w:r>
      <w:r w:rsidRPr="00204F0D">
        <w:rPr>
          <w:rFonts w:ascii="Arial" w:hAnsi="Arial" w:cs="Arial"/>
          <w:sz w:val="22"/>
          <w:szCs w:val="22"/>
        </w:rPr>
        <w:t>Quality Assurance Program Requirements for Nuclear Facilities.</w:t>
      </w:r>
      <w:r w:rsidR="00F805AE" w:rsidRPr="00204F0D">
        <w:rPr>
          <w:rFonts w:ascii="Arial" w:hAnsi="Arial" w:cs="Arial"/>
          <w:sz w:val="22"/>
          <w:szCs w:val="22"/>
        </w:rPr>
        <w:t>”</w:t>
      </w:r>
      <w:proofErr w:type="gramEnd"/>
      <w:r w:rsidRPr="00204F0D">
        <w:rPr>
          <w:rFonts w:ascii="Arial" w:hAnsi="Arial" w:cs="Arial"/>
          <w:sz w:val="22"/>
          <w:szCs w:val="22"/>
        </w:rPr>
        <w:t xml:space="preserve"> </w:t>
      </w: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82A13" w:rsidRPr="00204F0D" w:rsidRDefault="00C82A13" w:rsidP="00ED632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roofErr w:type="gramStart"/>
      <w:r w:rsidRPr="00204F0D">
        <w:rPr>
          <w:rFonts w:ascii="Arial" w:hAnsi="Arial" w:cs="Arial"/>
          <w:sz w:val="22"/>
          <w:szCs w:val="22"/>
        </w:rPr>
        <w:t>70 FR 12908, “Use of the Web and ADAMS to Disseminate the Enforcement Policy, Discontinuation of NUREG-1600, and Simplification of the Official Policy Statement Title.”</w:t>
      </w:r>
      <w:proofErr w:type="gramEnd"/>
    </w:p>
    <w:p w:rsidR="00964A61" w:rsidRPr="00204F0D" w:rsidRDefault="00964A61"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7778" w:rsidRPr="00204F0D" w:rsidRDefault="00E76348"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6" w:author="sxc3" w:date="2013-07-10T09:25:00Z"/>
          <w:rFonts w:ascii="Arial" w:hAnsi="Arial" w:cs="Arial"/>
          <w:sz w:val="22"/>
          <w:szCs w:val="22"/>
        </w:rPr>
      </w:pPr>
      <w:ins w:id="287" w:author="sxc3" w:date="2013-08-23T14:55:00Z">
        <w:r w:rsidRPr="00204F0D">
          <w:rPr>
            <w:rFonts w:ascii="Arial" w:hAnsi="Arial" w:cs="Arial"/>
            <w:sz w:val="22"/>
            <w:szCs w:val="22"/>
          </w:rPr>
          <w:fldChar w:fldCharType="begin"/>
        </w:r>
        <w:r w:rsidRPr="00204F0D">
          <w:rPr>
            <w:rFonts w:ascii="Arial" w:hAnsi="Arial" w:cs="Arial"/>
            <w:sz w:val="22"/>
            <w:szCs w:val="22"/>
          </w:rPr>
          <w:instrText xml:space="preserve"> HYPERLINK "http://www.nrc.gov/reactors/new-reactors/oversight/quality-assurance/vendor-insp.html" </w:instrText>
        </w:r>
        <w:r w:rsidRPr="00204F0D">
          <w:rPr>
            <w:rFonts w:ascii="Arial" w:hAnsi="Arial" w:cs="Arial"/>
            <w:sz w:val="22"/>
            <w:szCs w:val="22"/>
          </w:rPr>
          <w:fldChar w:fldCharType="separate"/>
        </w:r>
        <w:r w:rsidR="00687778" w:rsidRPr="00204F0D">
          <w:rPr>
            <w:rStyle w:val="Hyperlink"/>
            <w:rFonts w:ascii="Arial" w:hAnsi="Arial" w:cs="Arial"/>
            <w:sz w:val="22"/>
            <w:szCs w:val="22"/>
          </w:rPr>
          <w:t>Vendor Inspection Program Plan</w:t>
        </w:r>
        <w:r w:rsidRPr="00204F0D">
          <w:rPr>
            <w:rFonts w:ascii="Arial" w:hAnsi="Arial" w:cs="Arial"/>
            <w:sz w:val="22"/>
            <w:szCs w:val="22"/>
          </w:rPr>
          <w:fldChar w:fldCharType="end"/>
        </w:r>
      </w:ins>
      <w:ins w:id="288" w:author="sxc3" w:date="2013-08-23T14:49:00Z">
        <w:r w:rsidRPr="00204F0D">
          <w:rPr>
            <w:rFonts w:ascii="Arial" w:hAnsi="Arial" w:cs="Arial"/>
            <w:sz w:val="22"/>
            <w:szCs w:val="22"/>
          </w:rPr>
          <w:t xml:space="preserve"> </w:t>
        </w:r>
      </w:ins>
      <w:ins w:id="289" w:author="sxc3" w:date="2013-08-23T14:56:00Z">
        <w:r w:rsidRPr="00204F0D">
          <w:rPr>
            <w:rFonts w:ascii="Arial" w:hAnsi="Arial" w:cs="Arial"/>
            <w:sz w:val="22"/>
            <w:szCs w:val="22"/>
          </w:rPr>
          <w:t xml:space="preserve">(available on the </w:t>
        </w:r>
      </w:ins>
      <w:ins w:id="290" w:author="sxc3" w:date="2013-08-23T14:57:00Z">
        <w:r w:rsidRPr="00204F0D">
          <w:rPr>
            <w:rFonts w:ascii="Arial" w:hAnsi="Arial" w:cs="Arial"/>
            <w:sz w:val="22"/>
            <w:szCs w:val="22"/>
          </w:rPr>
          <w:t xml:space="preserve">Vendor Quality Assurance (QA) Inspections page of the NRC’s </w:t>
        </w:r>
      </w:ins>
      <w:ins w:id="291" w:author="sxc3" w:date="2013-08-23T14:56:00Z">
        <w:r w:rsidRPr="00204F0D">
          <w:rPr>
            <w:rFonts w:ascii="Arial" w:hAnsi="Arial" w:cs="Arial"/>
            <w:sz w:val="22"/>
            <w:szCs w:val="22"/>
          </w:rPr>
          <w:t xml:space="preserve">Public </w:t>
        </w:r>
      </w:ins>
      <w:ins w:id="292" w:author="sxc3" w:date="2013-08-23T14:57:00Z">
        <w:r w:rsidRPr="00204F0D">
          <w:rPr>
            <w:rFonts w:ascii="Arial" w:hAnsi="Arial" w:cs="Arial"/>
            <w:sz w:val="22"/>
            <w:szCs w:val="22"/>
          </w:rPr>
          <w:t>website)</w:t>
        </w:r>
      </w:ins>
    </w:p>
    <w:p w:rsidR="00687778" w:rsidRPr="00204F0D" w:rsidRDefault="00687778"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3" w:author="sxc3" w:date="2013-08-23T15:37:00Z"/>
          <w:rFonts w:ascii="Arial" w:hAnsi="Arial" w:cs="Arial"/>
          <w:sz w:val="22"/>
          <w:szCs w:val="22"/>
        </w:rPr>
      </w:pPr>
    </w:p>
    <w:p w:rsidR="00B40E00" w:rsidRPr="00204F0D" w:rsidRDefault="00B40E0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4" w:author="sxc3" w:date="2013-08-23T15:37:00Z"/>
          <w:rFonts w:ascii="Arial" w:hAnsi="Arial" w:cs="Arial"/>
          <w:sz w:val="22"/>
          <w:szCs w:val="22"/>
        </w:rPr>
      </w:pPr>
      <w:proofErr w:type="gramStart"/>
      <w:ins w:id="295" w:author="sxc3" w:date="2013-08-23T15:37:00Z">
        <w:r w:rsidRPr="00204F0D">
          <w:rPr>
            <w:rFonts w:ascii="Arial" w:hAnsi="Arial" w:cs="Arial"/>
            <w:sz w:val="22"/>
            <w:szCs w:val="22"/>
          </w:rPr>
          <w:t>IMC 0617, “Vendor and Quality Assurance Implementation Inspection Reports.”</w:t>
        </w:r>
        <w:proofErr w:type="gramEnd"/>
      </w:ins>
    </w:p>
    <w:p w:rsidR="00B40E00" w:rsidRDefault="00B40E00"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56D53" w:rsidRPr="00204F0D" w:rsidRDefault="00156D53"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56C6" w:rsidRPr="00204F0D" w:rsidRDefault="00A556C6"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04F0D">
        <w:rPr>
          <w:rFonts w:ascii="Arial" w:hAnsi="Arial" w:cs="Arial"/>
          <w:sz w:val="22"/>
          <w:szCs w:val="22"/>
        </w:rPr>
        <w:t>END</w:t>
      </w:r>
    </w:p>
    <w:p w:rsidR="00A556C6" w:rsidRPr="00204F0D" w:rsidRDefault="00A556C6"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56914" w:rsidRPr="00204F0D" w:rsidRDefault="00556914" w:rsidP="00163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556C6" w:rsidRPr="00204F0D" w:rsidRDefault="00A556C6" w:rsidP="00ED63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04F0D">
        <w:rPr>
          <w:rFonts w:ascii="Arial" w:hAnsi="Arial" w:cs="Arial"/>
          <w:sz w:val="22"/>
          <w:szCs w:val="22"/>
        </w:rPr>
        <w:t>Attachments:</w:t>
      </w:r>
    </w:p>
    <w:p w:rsidR="00487754" w:rsidRDefault="00505C92" w:rsidP="0048775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Inspection Procedures</w:t>
      </w:r>
    </w:p>
    <w:p w:rsidR="00505C92" w:rsidRDefault="00505C92" w:rsidP="00505C92">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87754">
        <w:rPr>
          <w:rFonts w:ascii="Arial" w:hAnsi="Arial" w:cs="Arial"/>
          <w:sz w:val="22"/>
          <w:szCs w:val="22"/>
        </w:rPr>
        <w:t>Revision History for IMC 2507</w:t>
      </w:r>
    </w:p>
    <w:p w:rsidR="00A556C6" w:rsidRPr="00204F0D"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sectPr w:rsidR="00A556C6" w:rsidRPr="00204F0D" w:rsidSect="00964A61">
          <w:type w:val="continuous"/>
          <w:pgSz w:w="12240" w:h="15840"/>
          <w:pgMar w:top="1080" w:right="1440" w:bottom="720" w:left="1440" w:header="1440" w:footer="1440" w:gutter="0"/>
          <w:cols w:space="720"/>
          <w:noEndnote/>
          <w:docGrid w:linePitch="326"/>
        </w:sectPr>
      </w:pPr>
    </w:p>
    <w:p w:rsidR="001078AC" w:rsidRPr="00204F0D" w:rsidRDefault="001078AC" w:rsidP="001078A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lastRenderedPageBreak/>
        <w:t xml:space="preserve">ATTACHMENT </w:t>
      </w:r>
      <w:r>
        <w:rPr>
          <w:rFonts w:ascii="Arial" w:hAnsi="Arial" w:cs="Arial"/>
          <w:sz w:val="22"/>
          <w:szCs w:val="22"/>
        </w:rPr>
        <w:t>1</w:t>
      </w:r>
    </w:p>
    <w:p w:rsidR="001078AC" w:rsidRPr="00204F0D" w:rsidRDefault="001078AC" w:rsidP="001078A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1078AC" w:rsidRPr="00204F0D" w:rsidRDefault="001078AC" w:rsidP="001078A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INSPECTION PROCEDURES</w:t>
      </w:r>
    </w:p>
    <w:p w:rsidR="001078AC" w:rsidRPr="00204F0D" w:rsidRDefault="001078AC" w:rsidP="001078A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tbl>
      <w:tblPr>
        <w:tblW w:w="9638" w:type="dxa"/>
        <w:jc w:val="center"/>
        <w:tblLayout w:type="fixed"/>
        <w:tblCellMar>
          <w:left w:w="120" w:type="dxa"/>
          <w:right w:w="120" w:type="dxa"/>
        </w:tblCellMar>
        <w:tblLook w:val="0000" w:firstRow="0" w:lastRow="0" w:firstColumn="0" w:lastColumn="0" w:noHBand="0" w:noVBand="0"/>
      </w:tblPr>
      <w:tblGrid>
        <w:gridCol w:w="1837"/>
        <w:gridCol w:w="5964"/>
        <w:gridCol w:w="1837"/>
      </w:tblGrid>
      <w:tr w:rsidR="001078AC" w:rsidRPr="00204F0D" w:rsidTr="00B12365">
        <w:trPr>
          <w:trHeight w:val="1063"/>
          <w:jc w:val="center"/>
        </w:trPr>
        <w:tc>
          <w:tcPr>
            <w:tcW w:w="1837"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Inspection Procedure No.</w:t>
            </w:r>
          </w:p>
        </w:tc>
        <w:tc>
          <w:tcPr>
            <w:tcW w:w="5964"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Inspection Procedure Title</w:t>
            </w:r>
          </w:p>
        </w:tc>
        <w:tc>
          <w:tcPr>
            <w:tcW w:w="1837"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Procedure Applicability:</w:t>
            </w: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Routine (R) or As Needed (N)</w:t>
            </w:r>
          </w:p>
        </w:tc>
      </w:tr>
      <w:tr w:rsidR="001078AC" w:rsidRPr="00204F0D" w:rsidTr="00B12365">
        <w:trPr>
          <w:trHeight w:val="703"/>
          <w:jc w:val="center"/>
        </w:trPr>
        <w:tc>
          <w:tcPr>
            <w:tcW w:w="1837" w:type="dxa"/>
            <w:tcBorders>
              <w:top w:val="single" w:sz="7" w:space="0" w:color="000000"/>
              <w:left w:val="single" w:sz="7" w:space="0" w:color="000000"/>
              <w:bottom w:val="single" w:sz="7" w:space="0" w:color="000000"/>
              <w:right w:val="single" w:sz="7" w:space="0" w:color="000000"/>
            </w:tcBorders>
          </w:tcPr>
          <w:p w:rsidR="00B12365" w:rsidRDefault="00B12365"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36100</w:t>
            </w: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tc>
        <w:tc>
          <w:tcPr>
            <w:tcW w:w="5964"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Inspection of 10 CFR Part 21 and Programs for Reporting Defects and Nonconformance</w:t>
            </w:r>
          </w:p>
        </w:tc>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R</w:t>
            </w:r>
          </w:p>
        </w:tc>
      </w:tr>
      <w:tr w:rsidR="001078AC" w:rsidRPr="00204F0D" w:rsidTr="00911CCD">
        <w:trPr>
          <w:trHeight w:val="775"/>
          <w:jc w:val="center"/>
          <w:ins w:id="296" w:author="sxc3" w:date="2013-07-10T09:25:00Z"/>
        </w:trPr>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ins w:id="297" w:author="sxc3" w:date="2013-07-10T09:25:00Z"/>
                <w:rFonts w:ascii="Arial" w:hAnsi="Arial" w:cs="Arial"/>
                <w:sz w:val="22"/>
                <w:szCs w:val="22"/>
              </w:rPr>
            </w:pPr>
            <w:ins w:id="298" w:author="sxc3" w:date="2013-07-10T09:25:00Z">
              <w:r w:rsidRPr="00204F0D">
                <w:rPr>
                  <w:rFonts w:ascii="Arial" w:hAnsi="Arial" w:cs="Arial"/>
                  <w:sz w:val="22"/>
                  <w:szCs w:val="22"/>
                </w:rPr>
                <w:t>36100.01</w:t>
              </w:r>
            </w:ins>
          </w:p>
        </w:tc>
        <w:tc>
          <w:tcPr>
            <w:tcW w:w="5964"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ins w:id="299" w:author="sxc3" w:date="2013-07-10T09:25:00Z"/>
                <w:rFonts w:ascii="Arial" w:hAnsi="Arial" w:cs="Arial"/>
                <w:sz w:val="22"/>
                <w:szCs w:val="22"/>
              </w:rPr>
            </w:pPr>
            <w:ins w:id="300" w:author="sxc3" w:date="2013-07-10T09:25:00Z">
              <w:r w:rsidRPr="00204F0D">
                <w:rPr>
                  <w:rFonts w:ascii="Arial" w:hAnsi="Arial" w:cs="Arial"/>
                  <w:sz w:val="22"/>
                  <w:szCs w:val="22"/>
                </w:rPr>
                <w:t>Inspection of 10 CFR 50.55(e) Programs for Reporting Defects and Noncompliance During Construction</w:t>
              </w:r>
            </w:ins>
          </w:p>
        </w:tc>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ins w:id="301" w:author="sxc3" w:date="2013-07-10T09:25:00Z"/>
                <w:rFonts w:ascii="Arial" w:hAnsi="Arial" w:cs="Arial"/>
                <w:sz w:val="22"/>
                <w:szCs w:val="22"/>
              </w:rPr>
            </w:pPr>
            <w:ins w:id="302" w:author="sxc3" w:date="2013-07-10T09:25:00Z">
              <w:r w:rsidRPr="00204F0D">
                <w:rPr>
                  <w:rFonts w:ascii="Arial" w:hAnsi="Arial" w:cs="Arial"/>
                  <w:sz w:val="22"/>
                  <w:szCs w:val="22"/>
                </w:rPr>
                <w:t>N</w:t>
              </w:r>
            </w:ins>
          </w:p>
        </w:tc>
      </w:tr>
      <w:tr w:rsidR="001078AC" w:rsidRPr="00204F0D" w:rsidTr="00911CCD">
        <w:trPr>
          <w:trHeight w:val="455"/>
          <w:jc w:val="center"/>
        </w:trPr>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37805</w:t>
            </w:r>
          </w:p>
        </w:tc>
        <w:tc>
          <w:tcPr>
            <w:tcW w:w="5964"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 xml:space="preserve">Engineering Design Verification Inspections </w:t>
            </w:r>
          </w:p>
        </w:tc>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R</w:t>
            </w:r>
          </w:p>
        </w:tc>
      </w:tr>
      <w:tr w:rsidR="001078AC" w:rsidRPr="00204F0D" w:rsidTr="00911CCD">
        <w:trPr>
          <w:trHeight w:val="1004"/>
          <w:jc w:val="center"/>
        </w:trPr>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jc w:val="center"/>
              <w:rPr>
                <w:rFonts w:ascii="Arial" w:hAnsi="Arial" w:cs="Arial"/>
                <w:sz w:val="22"/>
                <w:szCs w:val="22"/>
              </w:rPr>
            </w:pP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43002</w:t>
            </w:r>
          </w:p>
        </w:tc>
        <w:tc>
          <w:tcPr>
            <w:tcW w:w="5964"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rPr>
                <w:rFonts w:ascii="Arial" w:hAnsi="Arial" w:cs="Arial"/>
                <w:sz w:val="22"/>
                <w:szCs w:val="22"/>
              </w:rPr>
            </w:pP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Routine Inspections of Nuclear Vendors</w:t>
            </w:r>
          </w:p>
        </w:tc>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jc w:val="center"/>
              <w:rPr>
                <w:rFonts w:ascii="Arial" w:hAnsi="Arial" w:cs="Arial"/>
                <w:sz w:val="22"/>
                <w:szCs w:val="22"/>
              </w:rPr>
            </w:pP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R</w:t>
            </w:r>
          </w:p>
        </w:tc>
      </w:tr>
      <w:tr w:rsidR="001078AC" w:rsidRPr="00204F0D" w:rsidTr="00911CCD">
        <w:trPr>
          <w:trHeight w:val="738"/>
          <w:jc w:val="center"/>
        </w:trPr>
        <w:tc>
          <w:tcPr>
            <w:tcW w:w="1837"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rPr>
                <w:rFonts w:ascii="Arial" w:hAnsi="Arial" w:cs="Arial"/>
                <w:sz w:val="22"/>
                <w:szCs w:val="22"/>
              </w:rPr>
            </w:pP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43003</w:t>
            </w:r>
          </w:p>
        </w:tc>
        <w:tc>
          <w:tcPr>
            <w:tcW w:w="5964"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rPr>
                <w:rFonts w:ascii="Arial" w:hAnsi="Arial" w:cs="Arial"/>
                <w:sz w:val="22"/>
                <w:szCs w:val="22"/>
              </w:rPr>
            </w:pP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Reactive Inspections of Nuclear Vendors</w:t>
            </w:r>
          </w:p>
        </w:tc>
        <w:tc>
          <w:tcPr>
            <w:tcW w:w="1837"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rPr>
                <w:rFonts w:ascii="Arial" w:hAnsi="Arial" w:cs="Arial"/>
                <w:sz w:val="22"/>
                <w:szCs w:val="22"/>
              </w:rPr>
            </w:pPr>
          </w:p>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N</w:t>
            </w:r>
          </w:p>
        </w:tc>
      </w:tr>
      <w:tr w:rsidR="001078AC" w:rsidRPr="00204F0D" w:rsidDel="00F81765" w:rsidTr="00911CCD">
        <w:trPr>
          <w:trHeight w:val="829"/>
          <w:jc w:val="center"/>
        </w:trPr>
        <w:tc>
          <w:tcPr>
            <w:tcW w:w="1837"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rPr>
                <w:rFonts w:ascii="Arial" w:hAnsi="Arial" w:cs="Arial"/>
                <w:sz w:val="22"/>
                <w:szCs w:val="22"/>
              </w:rPr>
            </w:pPr>
          </w:p>
          <w:p w:rsidR="001078AC" w:rsidRPr="00204F0D" w:rsidDel="00F81765"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43004</w:t>
            </w:r>
          </w:p>
        </w:tc>
        <w:tc>
          <w:tcPr>
            <w:tcW w:w="5964"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rPr>
                <w:rFonts w:ascii="Arial" w:hAnsi="Arial" w:cs="Arial"/>
                <w:sz w:val="22"/>
                <w:szCs w:val="22"/>
              </w:rPr>
            </w:pPr>
          </w:p>
          <w:p w:rsidR="001078AC" w:rsidRPr="00204F0D" w:rsidDel="00F81765"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Inspection of Commercial-Grade Dedication Programs</w:t>
            </w:r>
          </w:p>
        </w:tc>
        <w:tc>
          <w:tcPr>
            <w:tcW w:w="1837" w:type="dxa"/>
            <w:tcBorders>
              <w:top w:val="single" w:sz="7" w:space="0" w:color="000000"/>
              <w:left w:val="single" w:sz="7" w:space="0" w:color="000000"/>
              <w:bottom w:val="single" w:sz="7" w:space="0" w:color="000000"/>
              <w:right w:val="single" w:sz="7" w:space="0" w:color="000000"/>
            </w:tcBorders>
          </w:tcPr>
          <w:p w:rsidR="001078AC" w:rsidRPr="00204F0D" w:rsidRDefault="001078AC" w:rsidP="00911CCD">
            <w:pPr>
              <w:rPr>
                <w:rFonts w:ascii="Arial" w:hAnsi="Arial" w:cs="Arial"/>
                <w:sz w:val="22"/>
                <w:szCs w:val="22"/>
              </w:rPr>
            </w:pPr>
          </w:p>
          <w:p w:rsidR="001078AC" w:rsidRPr="00204F0D" w:rsidDel="00F81765"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N</w:t>
            </w:r>
          </w:p>
        </w:tc>
      </w:tr>
      <w:tr w:rsidR="001078AC" w:rsidRPr="00204F0D" w:rsidTr="00911CCD">
        <w:trPr>
          <w:trHeight w:val="829"/>
          <w:jc w:val="center"/>
        </w:trPr>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43005</w:t>
            </w:r>
          </w:p>
        </w:tc>
        <w:tc>
          <w:tcPr>
            <w:tcW w:w="5964"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NRC Oversight of Third Party Organizations Implementing Quality Assurance Requirements</w:t>
            </w:r>
          </w:p>
        </w:tc>
        <w:tc>
          <w:tcPr>
            <w:tcW w:w="1837" w:type="dxa"/>
            <w:tcBorders>
              <w:top w:val="single" w:sz="7" w:space="0" w:color="000000"/>
              <w:left w:val="single" w:sz="7" w:space="0" w:color="000000"/>
              <w:bottom w:val="single" w:sz="7" w:space="0" w:color="000000"/>
              <w:right w:val="single" w:sz="7" w:space="0" w:color="000000"/>
            </w:tcBorders>
            <w:vAlign w:val="center"/>
          </w:tcPr>
          <w:p w:rsidR="001078AC" w:rsidRPr="00204F0D" w:rsidRDefault="001078AC" w:rsidP="00911C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204F0D">
              <w:rPr>
                <w:rFonts w:ascii="Arial" w:hAnsi="Arial" w:cs="Arial"/>
                <w:sz w:val="22"/>
                <w:szCs w:val="22"/>
              </w:rPr>
              <w:t>N</w:t>
            </w:r>
          </w:p>
        </w:tc>
      </w:tr>
    </w:tbl>
    <w:p w:rsidR="001078AC" w:rsidRDefault="001078AC" w:rsidP="001078A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sectPr w:rsidR="001078AC" w:rsidSect="001078AC">
          <w:headerReference w:type="default" r:id="rId16"/>
          <w:footerReference w:type="even" r:id="rId17"/>
          <w:footerReference w:type="default" r:id="rId18"/>
          <w:pgSz w:w="12240" w:h="15840"/>
          <w:pgMar w:top="1440" w:right="1440" w:bottom="1440" w:left="1440" w:header="1440" w:footer="1440" w:gutter="0"/>
          <w:pgNumType w:start="1"/>
          <w:cols w:space="720"/>
          <w:noEndnote/>
          <w:docGrid w:linePitch="326"/>
        </w:sectPr>
      </w:pPr>
    </w:p>
    <w:p w:rsidR="00A556C6" w:rsidRPr="00204F0D"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204F0D">
        <w:rPr>
          <w:rFonts w:ascii="Arial" w:hAnsi="Arial" w:cs="Arial"/>
          <w:sz w:val="22"/>
          <w:szCs w:val="22"/>
        </w:rPr>
        <w:lastRenderedPageBreak/>
        <w:t xml:space="preserve">ATTACHMENT </w:t>
      </w:r>
      <w:r w:rsidR="001078AC">
        <w:rPr>
          <w:rFonts w:ascii="Arial" w:hAnsi="Arial" w:cs="Arial"/>
          <w:sz w:val="22"/>
          <w:szCs w:val="22"/>
        </w:rPr>
        <w:t>2</w:t>
      </w:r>
    </w:p>
    <w:p w:rsidR="00A556C6" w:rsidRPr="00204F0D"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p>
    <w:p w:rsidR="00A556C6" w:rsidRPr="00204F0D"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204F0D">
        <w:rPr>
          <w:rFonts w:ascii="Arial" w:hAnsi="Arial" w:cs="Arial"/>
          <w:sz w:val="22"/>
          <w:szCs w:val="22"/>
          <w:u w:val="single"/>
        </w:rPr>
        <w:t>Revision History for IMC 2507</w:t>
      </w:r>
    </w:p>
    <w:p w:rsidR="00A556C6" w:rsidRPr="00204F0D" w:rsidRDefault="00A556C6"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bl>
      <w:tblPr>
        <w:tblW w:w="14130" w:type="dxa"/>
        <w:tblInd w:w="-510" w:type="dxa"/>
        <w:tblLayout w:type="fixed"/>
        <w:tblCellMar>
          <w:left w:w="120" w:type="dxa"/>
          <w:right w:w="120" w:type="dxa"/>
        </w:tblCellMar>
        <w:tblLook w:val="0000" w:firstRow="0" w:lastRow="0" w:firstColumn="0" w:lastColumn="0" w:noHBand="0" w:noVBand="0"/>
      </w:tblPr>
      <w:tblGrid>
        <w:gridCol w:w="1530"/>
        <w:gridCol w:w="2160"/>
        <w:gridCol w:w="5670"/>
        <w:gridCol w:w="2340"/>
        <w:gridCol w:w="2430"/>
      </w:tblGrid>
      <w:tr w:rsidR="00EB4B72" w:rsidRPr="00204F0D" w:rsidTr="00C95359">
        <w:tc>
          <w:tcPr>
            <w:tcW w:w="153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EB4B72" w:rsidRDefault="00C95359" w:rsidP="00C9535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Accession Number</w:t>
            </w:r>
          </w:p>
          <w:p w:rsidR="00C95359" w:rsidRDefault="00C95359" w:rsidP="00C9535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Issue Date</w:t>
            </w:r>
          </w:p>
          <w:p w:rsidR="00C95359" w:rsidRPr="00204F0D" w:rsidRDefault="00C95359" w:rsidP="00C9535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Change Notice</w:t>
            </w:r>
          </w:p>
        </w:tc>
        <w:tc>
          <w:tcPr>
            <w:tcW w:w="567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204F0D">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Description of Training Required and Completion Date</w:t>
            </w:r>
          </w:p>
        </w:tc>
        <w:tc>
          <w:tcPr>
            <w:tcW w:w="243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Comment and Feedback Resolution  Accession Number</w:t>
            </w:r>
          </w:p>
        </w:tc>
      </w:tr>
      <w:tr w:rsidR="00EB4B72" w:rsidRPr="00204F0D" w:rsidTr="00C95359">
        <w:tc>
          <w:tcPr>
            <w:tcW w:w="153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10/03/07</w:t>
            </w:r>
          </w:p>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CN 07-030</w:t>
            </w:r>
          </w:p>
        </w:tc>
        <w:tc>
          <w:tcPr>
            <w:tcW w:w="567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Initial issuance to establish guidance for 10 CFR Part 52 vendor inspections</w:t>
            </w:r>
          </w:p>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Researched commitments for 4 years and found none.</w:t>
            </w:r>
          </w:p>
        </w:tc>
        <w:tc>
          <w:tcPr>
            <w:tcW w:w="234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N/A</w:t>
            </w:r>
          </w:p>
        </w:tc>
      </w:tr>
      <w:tr w:rsidR="00EB4B72" w:rsidRPr="00204F0D" w:rsidTr="00C95359">
        <w:tc>
          <w:tcPr>
            <w:tcW w:w="153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04/27/10</w:t>
            </w:r>
          </w:p>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CN 10-012</w:t>
            </w:r>
          </w:p>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567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Revised Manual Chapter to reference IMC 0617 on documentation of inspection reports.  Clarified enforcement policy statement and referenced Inspection Procedure 43005.</w:t>
            </w:r>
          </w:p>
        </w:tc>
        <w:tc>
          <w:tcPr>
            <w:tcW w:w="234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ML100680331</w:t>
            </w:r>
          </w:p>
        </w:tc>
      </w:tr>
      <w:tr w:rsidR="00EB4B72" w:rsidRPr="00204F0D" w:rsidTr="00C95359">
        <w:tc>
          <w:tcPr>
            <w:tcW w:w="1530" w:type="dxa"/>
            <w:tcBorders>
              <w:top w:val="single" w:sz="7" w:space="0" w:color="000000"/>
              <w:left w:val="single" w:sz="7" w:space="0" w:color="000000"/>
              <w:bottom w:val="single" w:sz="7" w:space="0" w:color="000000"/>
              <w:right w:val="single" w:sz="7" w:space="0" w:color="000000"/>
            </w:tcBorders>
          </w:tcPr>
          <w:p w:rsidR="00EB4B72" w:rsidRPr="00204F0D" w:rsidRDefault="00C95359"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C1</w:t>
            </w:r>
          </w:p>
        </w:tc>
        <w:tc>
          <w:tcPr>
            <w:tcW w:w="216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ML110871798</w:t>
            </w:r>
          </w:p>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04/25/11</w:t>
            </w:r>
          </w:p>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CN 11-007</w:t>
            </w:r>
          </w:p>
        </w:tc>
        <w:tc>
          <w:tcPr>
            <w:tcW w:w="567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Revised Manual Chapter to provide guidance for translators and/or interpreters when necessary.  This revision is in response to OIG audit (OIG-10-A-02 (ML103020267)).</w:t>
            </w:r>
          </w:p>
        </w:tc>
        <w:tc>
          <w:tcPr>
            <w:tcW w:w="234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EB4B72" w:rsidRPr="00204F0D" w:rsidRDefault="00EB4B7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204F0D">
              <w:rPr>
                <w:rFonts w:ascii="Arial" w:hAnsi="Arial" w:cs="Arial"/>
                <w:sz w:val="22"/>
                <w:szCs w:val="22"/>
              </w:rPr>
              <w:t>N/A</w:t>
            </w:r>
          </w:p>
        </w:tc>
      </w:tr>
      <w:tr w:rsidR="00C95359" w:rsidRPr="00204F0D" w:rsidTr="00C95359">
        <w:tc>
          <w:tcPr>
            <w:tcW w:w="1530" w:type="dxa"/>
            <w:tcBorders>
              <w:top w:val="single" w:sz="7" w:space="0" w:color="000000"/>
              <w:left w:val="single" w:sz="7" w:space="0" w:color="000000"/>
              <w:bottom w:val="single" w:sz="7" w:space="0" w:color="000000"/>
              <w:right w:val="single" w:sz="7" w:space="0" w:color="000000"/>
            </w:tcBorders>
          </w:tcPr>
          <w:p w:rsidR="00C95359"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C2</w:t>
            </w: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D360D5" w:rsidRDefault="00D360D5"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D360D5" w:rsidRDefault="00D360D5"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C3</w:t>
            </w:r>
          </w:p>
        </w:tc>
        <w:tc>
          <w:tcPr>
            <w:tcW w:w="2160" w:type="dxa"/>
            <w:tcBorders>
              <w:top w:val="single" w:sz="7" w:space="0" w:color="000000"/>
              <w:left w:val="single" w:sz="7" w:space="0" w:color="000000"/>
              <w:bottom w:val="single" w:sz="7" w:space="0" w:color="000000"/>
              <w:right w:val="single" w:sz="7" w:space="0" w:color="000000"/>
            </w:tcBorders>
          </w:tcPr>
          <w:p w:rsidR="00C95359"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w:t>
            </w:r>
            <w:r w:rsidR="00FE6507">
              <w:rPr>
                <w:rFonts w:ascii="Arial" w:hAnsi="Arial" w:cs="Arial"/>
                <w:sz w:val="22"/>
                <w:szCs w:val="22"/>
              </w:rPr>
              <w:t>13247A725</w:t>
            </w:r>
          </w:p>
          <w:p w:rsidR="005804FD" w:rsidRDefault="001047BC"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10/03</w:t>
            </w:r>
            <w:r w:rsidR="005804FD">
              <w:rPr>
                <w:rFonts w:ascii="Arial" w:hAnsi="Arial" w:cs="Arial"/>
                <w:sz w:val="22"/>
                <w:szCs w:val="22"/>
              </w:rPr>
              <w:t>/2013</w:t>
            </w: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CN 13-</w:t>
            </w:r>
            <w:r w:rsidR="001047BC">
              <w:rPr>
                <w:rFonts w:ascii="Arial" w:hAnsi="Arial" w:cs="Arial"/>
                <w:sz w:val="22"/>
                <w:szCs w:val="22"/>
              </w:rPr>
              <w:t>024</w:t>
            </w: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Pr="00204F0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5670" w:type="dxa"/>
            <w:tcBorders>
              <w:top w:val="single" w:sz="7" w:space="0" w:color="000000"/>
              <w:left w:val="single" w:sz="7" w:space="0" w:color="000000"/>
              <w:bottom w:val="single" w:sz="7" w:space="0" w:color="000000"/>
              <w:right w:val="single" w:sz="7" w:space="0" w:color="000000"/>
            </w:tcBorders>
          </w:tcPr>
          <w:p w:rsidR="00C95359"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 xml:space="preserve">Revised Manual Chapter to provide guidance on the vendor selection process.  </w:t>
            </w:r>
            <w:r w:rsidR="00D360D5">
              <w:rPr>
                <w:rFonts w:ascii="Arial" w:hAnsi="Arial" w:cs="Arial"/>
                <w:sz w:val="22"/>
                <w:szCs w:val="22"/>
              </w:rPr>
              <w:t xml:space="preserve">The requirements have been moved from IMC 2700, “Vendor Inspection Program,” and incorporated into this version of IMC 2507, “Vendor Inspections.”  Upon issuance of this version of IMC 2507, IMC 2700 will be deleted.  </w:t>
            </w:r>
            <w:r>
              <w:rPr>
                <w:rFonts w:ascii="Arial" w:hAnsi="Arial" w:cs="Arial"/>
                <w:sz w:val="22"/>
                <w:szCs w:val="22"/>
              </w:rPr>
              <w:t xml:space="preserve"> Update to the vendor selection process is in response to OIG audit (OIG-10-A-02 (ML103020267)).  </w:t>
            </w:r>
          </w:p>
          <w:p w:rsidR="005804F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5804FD" w:rsidRPr="00204F0D" w:rsidRDefault="005804FD"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 xml:space="preserve">Updated the responsibilities and authorities for the Vendor Inspection COE with respect to how the vendor inspection programs inform ITAAC in response to OIG audit (OIG-12-A-16 (ML12194A434)).  </w:t>
            </w:r>
          </w:p>
        </w:tc>
        <w:tc>
          <w:tcPr>
            <w:tcW w:w="2340" w:type="dxa"/>
            <w:tcBorders>
              <w:top w:val="single" w:sz="7" w:space="0" w:color="000000"/>
              <w:left w:val="single" w:sz="7" w:space="0" w:color="000000"/>
              <w:bottom w:val="single" w:sz="7" w:space="0" w:color="000000"/>
              <w:right w:val="single" w:sz="7" w:space="0" w:color="000000"/>
            </w:tcBorders>
          </w:tcPr>
          <w:p w:rsidR="00C95359" w:rsidRPr="00204F0D" w:rsidRDefault="0029783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C95359" w:rsidRPr="00204F0D" w:rsidRDefault="00297832" w:rsidP="00163B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ML13247A726</w:t>
            </w:r>
          </w:p>
        </w:tc>
      </w:tr>
    </w:tbl>
    <w:p w:rsidR="00946162" w:rsidRPr="00204F0D" w:rsidRDefault="00946162" w:rsidP="001078A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sectPr w:rsidR="00946162" w:rsidRPr="00204F0D" w:rsidSect="001078AC">
      <w:headerReference w:type="default" r:id="rId19"/>
      <w:footerReference w:type="default" r:id="rId20"/>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471" w:rsidRDefault="003C0471">
      <w:r>
        <w:separator/>
      </w:r>
    </w:p>
  </w:endnote>
  <w:endnote w:type="continuationSeparator" w:id="0">
    <w:p w:rsidR="003C0471" w:rsidRDefault="003C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7E1" w:rsidRDefault="003E37E1">
    <w:pPr>
      <w:spacing w:line="240" w:lineRule="exact"/>
    </w:pPr>
  </w:p>
  <w:p w:rsidR="003E37E1" w:rsidRDefault="003E37E1">
    <w:pPr>
      <w:tabs>
        <w:tab w:val="right" w:pos="9360"/>
      </w:tabs>
      <w:rPr>
        <w:rFonts w:ascii="Arial" w:hAnsi="Arial" w:cs="Arial"/>
        <w:sz w:val="22"/>
        <w:szCs w:val="22"/>
      </w:rPr>
    </w:pPr>
    <w:r>
      <w:rPr>
        <w:rFonts w:ascii="Arial" w:hAnsi="Arial" w:cs="Arial"/>
        <w:sz w:val="22"/>
        <w:szCs w:val="22"/>
      </w:rPr>
      <w:t>2507</w:t>
    </w:r>
    <w:r>
      <w:rPr>
        <w:rFonts w:ascii="Arial" w:hAnsi="Arial" w:cs="Arial"/>
        <w:sz w:val="22"/>
        <w:szCs w:val="22"/>
      </w:rPr>
      <w:tab/>
      <w:t>Issue Date: 07/XX/07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7E1" w:rsidRDefault="003E37E1">
    <w:pPr>
      <w:spacing w:line="240" w:lineRule="exact"/>
    </w:pPr>
  </w:p>
  <w:p w:rsidR="003E37E1" w:rsidRDefault="003E37E1">
    <w:pPr>
      <w:tabs>
        <w:tab w:val="right" w:pos="9360"/>
      </w:tabs>
      <w:rPr>
        <w:rFonts w:ascii="Arial" w:hAnsi="Arial" w:cs="Arial"/>
      </w:rPr>
    </w:pPr>
    <w:r>
      <w:rPr>
        <w:rFonts w:ascii="Arial" w:hAnsi="Arial" w:cs="Arial"/>
      </w:rPr>
      <w:t>Issue Date: 04/27/10</w:t>
    </w:r>
    <w:r>
      <w:rPr>
        <w:rFonts w:ascii="Arial" w:hAnsi="Arial" w:cs="Arial"/>
      </w:rPr>
      <w:tab/>
      <w:t>2507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7E1" w:rsidRPr="00964A61" w:rsidRDefault="003E37E1" w:rsidP="00964A61">
    <w:pPr>
      <w:tabs>
        <w:tab w:val="center" w:pos="4680"/>
        <w:tab w:val="right" w:pos="9360"/>
      </w:tabs>
      <w:rPr>
        <w:rFonts w:ascii="Arial" w:hAnsi="Arial" w:cs="Arial"/>
        <w:sz w:val="22"/>
        <w:szCs w:val="22"/>
      </w:rPr>
    </w:pPr>
    <w:r w:rsidRPr="00964A61">
      <w:rPr>
        <w:rFonts w:ascii="Arial" w:hAnsi="Arial" w:cs="Arial"/>
        <w:sz w:val="22"/>
        <w:szCs w:val="22"/>
      </w:rPr>
      <w:t xml:space="preserve">Issue Date: </w:t>
    </w:r>
    <w:r w:rsidR="00964A61">
      <w:rPr>
        <w:rFonts w:ascii="Arial" w:hAnsi="Arial" w:cs="Arial"/>
        <w:sz w:val="22"/>
        <w:szCs w:val="22"/>
      </w:rPr>
      <w:t xml:space="preserve"> </w:t>
    </w:r>
    <w:r w:rsidR="00A448AB">
      <w:rPr>
        <w:rFonts w:ascii="Arial" w:hAnsi="Arial" w:cs="Arial"/>
        <w:sz w:val="22"/>
        <w:szCs w:val="22"/>
      </w:rPr>
      <w:t>10/03/</w:t>
    </w:r>
    <w:r w:rsidR="00964A61">
      <w:rPr>
        <w:rFonts w:ascii="Arial" w:hAnsi="Arial" w:cs="Arial"/>
        <w:sz w:val="22"/>
        <w:szCs w:val="22"/>
      </w:rPr>
      <w:t>13</w:t>
    </w:r>
    <w:r w:rsidR="00964A61">
      <w:rPr>
        <w:rFonts w:ascii="Arial" w:hAnsi="Arial" w:cs="Arial"/>
        <w:sz w:val="22"/>
        <w:szCs w:val="22"/>
      </w:rPr>
      <w:tab/>
    </w:r>
    <w:r w:rsidRPr="00964A61">
      <w:rPr>
        <w:rFonts w:ascii="Arial" w:hAnsi="Arial" w:cs="Arial"/>
        <w:sz w:val="22"/>
        <w:szCs w:val="22"/>
      </w:rPr>
      <w:fldChar w:fldCharType="begin"/>
    </w:r>
    <w:r w:rsidRPr="00964A61">
      <w:rPr>
        <w:rFonts w:ascii="Arial" w:hAnsi="Arial" w:cs="Arial"/>
        <w:sz w:val="22"/>
        <w:szCs w:val="22"/>
      </w:rPr>
      <w:instrText xml:space="preserve"> PAGE   \* MERGEFORMAT </w:instrText>
    </w:r>
    <w:r w:rsidRPr="00964A61">
      <w:rPr>
        <w:rFonts w:ascii="Arial" w:hAnsi="Arial" w:cs="Arial"/>
        <w:sz w:val="22"/>
        <w:szCs w:val="22"/>
      </w:rPr>
      <w:fldChar w:fldCharType="separate"/>
    </w:r>
    <w:r w:rsidR="001047BC">
      <w:rPr>
        <w:rFonts w:ascii="Arial" w:hAnsi="Arial" w:cs="Arial"/>
        <w:noProof/>
        <w:sz w:val="22"/>
        <w:szCs w:val="22"/>
      </w:rPr>
      <w:t>i</w:t>
    </w:r>
    <w:r w:rsidRPr="00964A61">
      <w:rPr>
        <w:rFonts w:ascii="Arial" w:hAnsi="Arial" w:cs="Arial"/>
        <w:sz w:val="22"/>
        <w:szCs w:val="22"/>
      </w:rPr>
      <w:fldChar w:fldCharType="end"/>
    </w:r>
    <w:r w:rsidRPr="00964A61">
      <w:rPr>
        <w:rFonts w:ascii="Arial" w:hAnsi="Arial" w:cs="Arial"/>
        <w:sz w:val="22"/>
        <w:szCs w:val="22"/>
      </w:rPr>
      <w:tab/>
      <w:t>2507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7E1" w:rsidRDefault="003E37E1">
    <w:pPr>
      <w:spacing w:line="240" w:lineRule="exact"/>
    </w:pPr>
  </w:p>
  <w:p w:rsidR="003E37E1" w:rsidRDefault="003E37E1">
    <w:pPr>
      <w:framePr w:w="12960" w:wrap="notBeside" w:vAnchor="text" w:hAnchor="text" w:x="1" w:y="1"/>
      <w:tabs>
        <w:tab w:val="center" w:pos="6480"/>
        <w:tab w:val="right" w:pos="12960"/>
      </w:tabs>
      <w:rPr>
        <w:rFonts w:ascii="Arial" w:hAnsi="Arial" w:cs="Arial"/>
        <w:sz w:val="22"/>
        <w:szCs w:val="22"/>
      </w:rPr>
    </w:pPr>
    <w:r>
      <w:rPr>
        <w:rFonts w:ascii="Segoe Script" w:hAnsi="Segoe Script" w:cs="Segoe Script"/>
      </w:rPr>
      <w:t xml:space="preserve">Issue Date: </w:t>
    </w:r>
    <w:r>
      <w:rPr>
        <w:rFonts w:ascii="Arial" w:hAnsi="Arial" w:cs="Arial"/>
      </w:rPr>
      <w:t>10/03/07</w:t>
    </w:r>
    <w:r>
      <w:rPr>
        <w:rFonts w:ascii="Segoe Script" w:hAnsi="Segoe Script" w:cs="Segoe Script"/>
      </w:rPr>
      <w:t xml:space="preserve"> </w:t>
    </w:r>
    <w:r>
      <w:rPr>
        <w:rFonts w:ascii="Segoe Script" w:hAnsi="Segoe Script" w:cs="Segoe Script"/>
      </w:rPr>
      <w:tab/>
    </w:r>
    <w:r>
      <w:rPr>
        <w:rFonts w:ascii="Segoe Script" w:hAnsi="Segoe Script" w:cs="Segoe Script"/>
      </w:rPr>
      <w:tab/>
      <w:t>2507</w:t>
    </w:r>
  </w:p>
  <w:p w:rsidR="003E37E1" w:rsidRDefault="003E37E1" w:rsidP="00F52E0A">
    <w:pPr>
      <w:framePr w:w="12961" w:wrap="notBeside" w:vAnchor="text" w:hAnchor="text" w:x="1" w:y="1"/>
      <w:tabs>
        <w:tab w:val="right" w:pos="12960"/>
      </w:tabs>
      <w:jc w:val="center"/>
      <w:rPr>
        <w:rFonts w:ascii="Arial" w:hAnsi="Arial" w:cs="Arial"/>
      </w:rPr>
    </w:pPr>
    <w:r>
      <w:rPr>
        <w:rFonts w:ascii="Arial" w:hAnsi="Arial" w:cs="Arial"/>
      </w:rPr>
      <w:t>Att2-</w:t>
    </w:r>
    <w:r w:rsidRPr="00F52E0A">
      <w:rPr>
        <w:rFonts w:ascii="Arial" w:hAnsi="Arial" w:cs="Arial"/>
      </w:rPr>
      <w:fldChar w:fldCharType="begin"/>
    </w:r>
    <w:r w:rsidRPr="00F52E0A">
      <w:rPr>
        <w:rFonts w:ascii="Arial" w:hAnsi="Arial" w:cs="Arial"/>
      </w:rPr>
      <w:instrText xml:space="preserve"> PAGE   \* MERGEFORMAT </w:instrText>
    </w:r>
    <w:r w:rsidRPr="00F52E0A">
      <w:rPr>
        <w:rFonts w:ascii="Arial" w:hAnsi="Arial" w:cs="Arial"/>
      </w:rPr>
      <w:fldChar w:fldCharType="separate"/>
    </w:r>
    <w:r>
      <w:rPr>
        <w:rFonts w:ascii="Arial" w:hAnsi="Arial" w:cs="Arial"/>
        <w:noProof/>
      </w:rPr>
      <w:t>2</w:t>
    </w:r>
    <w:r w:rsidRPr="00F52E0A">
      <w:rPr>
        <w:rFonts w:ascii="Arial" w:hAnsi="Arial" w:cs="Arial"/>
      </w:rPr>
      <w:fldChar w:fldCharType="end"/>
    </w:r>
  </w:p>
  <w:p w:rsidR="003E37E1" w:rsidRDefault="003E37E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7E1" w:rsidRPr="00964A61" w:rsidRDefault="003E37E1" w:rsidP="001078AC">
    <w:pPr>
      <w:tabs>
        <w:tab w:val="left" w:pos="4680"/>
        <w:tab w:val="right" w:pos="9360"/>
      </w:tabs>
      <w:rPr>
        <w:rFonts w:ascii="Arial" w:hAnsi="Arial" w:cs="Arial"/>
        <w:sz w:val="22"/>
        <w:szCs w:val="22"/>
      </w:rPr>
    </w:pPr>
    <w:r w:rsidRPr="00964A61">
      <w:rPr>
        <w:rFonts w:ascii="Arial" w:hAnsi="Arial" w:cs="Arial"/>
        <w:sz w:val="22"/>
        <w:szCs w:val="22"/>
      </w:rPr>
      <w:t>I</w:t>
    </w:r>
    <w:r w:rsidR="00964A61">
      <w:rPr>
        <w:rFonts w:ascii="Arial" w:hAnsi="Arial" w:cs="Arial"/>
        <w:sz w:val="22"/>
        <w:szCs w:val="22"/>
      </w:rPr>
      <w:t xml:space="preserve">ssue Date:  </w:t>
    </w:r>
    <w:r w:rsidR="00A448AB">
      <w:rPr>
        <w:rFonts w:ascii="Arial" w:hAnsi="Arial" w:cs="Arial"/>
        <w:sz w:val="22"/>
        <w:szCs w:val="22"/>
      </w:rPr>
      <w:t>10/03</w:t>
    </w:r>
    <w:r w:rsidR="00964A61">
      <w:rPr>
        <w:rFonts w:ascii="Arial" w:hAnsi="Arial" w:cs="Arial"/>
        <w:sz w:val="22"/>
        <w:szCs w:val="22"/>
      </w:rPr>
      <w:t>/13</w:t>
    </w:r>
    <w:r w:rsidR="000756DA">
      <w:rPr>
        <w:rFonts w:ascii="Arial" w:hAnsi="Arial" w:cs="Arial"/>
        <w:sz w:val="22"/>
        <w:szCs w:val="22"/>
      </w:rPr>
      <w:tab/>
      <w:t>Att1</w:t>
    </w:r>
    <w:r w:rsidRPr="00964A61">
      <w:rPr>
        <w:rFonts w:ascii="Arial" w:hAnsi="Arial" w:cs="Arial"/>
        <w:sz w:val="22"/>
        <w:szCs w:val="22"/>
      </w:rPr>
      <w:t>-</w:t>
    </w:r>
    <w:r w:rsidRPr="00964A61">
      <w:rPr>
        <w:rFonts w:ascii="Arial" w:hAnsi="Arial" w:cs="Arial"/>
        <w:sz w:val="22"/>
        <w:szCs w:val="22"/>
      </w:rPr>
      <w:fldChar w:fldCharType="begin"/>
    </w:r>
    <w:r w:rsidRPr="00964A61">
      <w:rPr>
        <w:rFonts w:ascii="Arial" w:hAnsi="Arial" w:cs="Arial"/>
        <w:sz w:val="22"/>
        <w:szCs w:val="22"/>
      </w:rPr>
      <w:instrText xml:space="preserve"> PAGE   \* MERGEFORMAT </w:instrText>
    </w:r>
    <w:r w:rsidRPr="00964A61">
      <w:rPr>
        <w:rFonts w:ascii="Arial" w:hAnsi="Arial" w:cs="Arial"/>
        <w:sz w:val="22"/>
        <w:szCs w:val="22"/>
      </w:rPr>
      <w:fldChar w:fldCharType="separate"/>
    </w:r>
    <w:r w:rsidR="001047BC">
      <w:rPr>
        <w:rFonts w:ascii="Arial" w:hAnsi="Arial" w:cs="Arial"/>
        <w:noProof/>
        <w:sz w:val="22"/>
        <w:szCs w:val="22"/>
      </w:rPr>
      <w:t>1</w:t>
    </w:r>
    <w:r w:rsidRPr="00964A61">
      <w:rPr>
        <w:rFonts w:ascii="Arial" w:hAnsi="Arial" w:cs="Arial"/>
        <w:sz w:val="22"/>
        <w:szCs w:val="22"/>
      </w:rPr>
      <w:fldChar w:fldCharType="end"/>
    </w:r>
    <w:r w:rsidRPr="00964A61">
      <w:rPr>
        <w:rFonts w:ascii="Arial" w:hAnsi="Arial" w:cs="Arial"/>
        <w:sz w:val="22"/>
        <w:szCs w:val="22"/>
      </w:rPr>
      <w:tab/>
      <w:t>2507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162" w:rsidRPr="00964A61" w:rsidRDefault="00946162" w:rsidP="001078AC">
    <w:pPr>
      <w:tabs>
        <w:tab w:val="left" w:pos="6480"/>
        <w:tab w:val="right" w:pos="12960"/>
      </w:tabs>
      <w:rPr>
        <w:rFonts w:ascii="Arial" w:hAnsi="Arial" w:cs="Arial"/>
        <w:sz w:val="22"/>
        <w:szCs w:val="22"/>
      </w:rPr>
    </w:pPr>
    <w:r w:rsidRPr="00964A61">
      <w:rPr>
        <w:rFonts w:ascii="Arial" w:hAnsi="Arial" w:cs="Arial"/>
        <w:sz w:val="22"/>
        <w:szCs w:val="22"/>
      </w:rPr>
      <w:t>I</w:t>
    </w:r>
    <w:r w:rsidR="001078AC">
      <w:rPr>
        <w:rFonts w:ascii="Arial" w:hAnsi="Arial" w:cs="Arial"/>
        <w:sz w:val="22"/>
        <w:szCs w:val="22"/>
      </w:rPr>
      <w:t xml:space="preserve">ssue Date:  </w:t>
    </w:r>
    <w:r w:rsidR="00A448AB">
      <w:rPr>
        <w:rFonts w:ascii="Arial" w:hAnsi="Arial" w:cs="Arial"/>
        <w:sz w:val="22"/>
        <w:szCs w:val="22"/>
      </w:rPr>
      <w:t>10/03</w:t>
    </w:r>
    <w:r w:rsidR="001078AC">
      <w:rPr>
        <w:rFonts w:ascii="Arial" w:hAnsi="Arial" w:cs="Arial"/>
        <w:sz w:val="22"/>
        <w:szCs w:val="22"/>
      </w:rPr>
      <w:t>/13</w:t>
    </w:r>
    <w:r w:rsidR="001078AC">
      <w:rPr>
        <w:rFonts w:ascii="Arial" w:hAnsi="Arial" w:cs="Arial"/>
        <w:sz w:val="22"/>
        <w:szCs w:val="22"/>
      </w:rPr>
      <w:tab/>
      <w:t>Att2</w:t>
    </w:r>
    <w:r w:rsidRPr="00964A61">
      <w:rPr>
        <w:rFonts w:ascii="Arial" w:hAnsi="Arial" w:cs="Arial"/>
        <w:sz w:val="22"/>
        <w:szCs w:val="22"/>
      </w:rPr>
      <w:t>-</w:t>
    </w:r>
    <w:r w:rsidRPr="00964A61">
      <w:rPr>
        <w:rFonts w:ascii="Arial" w:hAnsi="Arial" w:cs="Arial"/>
        <w:sz w:val="22"/>
        <w:szCs w:val="22"/>
      </w:rPr>
      <w:fldChar w:fldCharType="begin"/>
    </w:r>
    <w:r w:rsidRPr="00964A61">
      <w:rPr>
        <w:rFonts w:ascii="Arial" w:hAnsi="Arial" w:cs="Arial"/>
        <w:sz w:val="22"/>
        <w:szCs w:val="22"/>
      </w:rPr>
      <w:instrText xml:space="preserve"> PAGE   \* MERGEFORMAT </w:instrText>
    </w:r>
    <w:r w:rsidRPr="00964A61">
      <w:rPr>
        <w:rFonts w:ascii="Arial" w:hAnsi="Arial" w:cs="Arial"/>
        <w:sz w:val="22"/>
        <w:szCs w:val="22"/>
      </w:rPr>
      <w:fldChar w:fldCharType="separate"/>
    </w:r>
    <w:r w:rsidR="001047BC">
      <w:rPr>
        <w:rFonts w:ascii="Arial" w:hAnsi="Arial" w:cs="Arial"/>
        <w:noProof/>
        <w:sz w:val="22"/>
        <w:szCs w:val="22"/>
      </w:rPr>
      <w:t>1</w:t>
    </w:r>
    <w:r w:rsidRPr="00964A61">
      <w:rPr>
        <w:rFonts w:ascii="Arial" w:hAnsi="Arial" w:cs="Arial"/>
        <w:sz w:val="22"/>
        <w:szCs w:val="22"/>
      </w:rPr>
      <w:fldChar w:fldCharType="end"/>
    </w:r>
    <w:r w:rsidRPr="00964A61">
      <w:rPr>
        <w:rFonts w:ascii="Arial" w:hAnsi="Arial" w:cs="Arial"/>
        <w:sz w:val="22"/>
        <w:szCs w:val="22"/>
      </w:rPr>
      <w:tab/>
      <w:t>2507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471" w:rsidRDefault="003C0471">
      <w:r>
        <w:separator/>
      </w:r>
    </w:p>
  </w:footnote>
  <w:footnote w:type="continuationSeparator" w:id="0">
    <w:p w:rsidR="003C0471" w:rsidRDefault="003C0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8AC" w:rsidRPr="001078AC" w:rsidRDefault="001078AC">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162" w:rsidRPr="00946162" w:rsidRDefault="00946162" w:rsidP="00946162">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252FC66"/>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C4561F7"/>
    <w:multiLevelType w:val="hybridMultilevel"/>
    <w:tmpl w:val="1E82B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C83256"/>
    <w:multiLevelType w:val="hybridMultilevel"/>
    <w:tmpl w:val="AC969AD4"/>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7">
    <w:nsid w:val="18D83C60"/>
    <w:multiLevelType w:val="hybridMultilevel"/>
    <w:tmpl w:val="BDB08C30"/>
    <w:lvl w:ilvl="0" w:tplc="3FEA5036">
      <w:start w:val="1"/>
      <w:numFmt w:val="decimal"/>
      <w:lvlText w:val="03.0%1"/>
      <w:lvlJc w:val="left"/>
      <w:pPr>
        <w:tabs>
          <w:tab w:val="num" w:pos="806"/>
        </w:tabs>
        <w:ind w:left="0"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432DF7"/>
    <w:multiLevelType w:val="hybridMultilevel"/>
    <w:tmpl w:val="1CAC435A"/>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
    <w:nsid w:val="247F4E73"/>
    <w:multiLevelType w:val="hybridMultilevel"/>
    <w:tmpl w:val="D1506C6A"/>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0">
    <w:nsid w:val="2F9E03F4"/>
    <w:multiLevelType w:val="hybridMultilevel"/>
    <w:tmpl w:val="89A87864"/>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11">
    <w:nsid w:val="37B149C9"/>
    <w:multiLevelType w:val="hybridMultilevel"/>
    <w:tmpl w:val="01C8A40E"/>
    <w:lvl w:ilvl="0" w:tplc="F516072A">
      <w:start w:val="1"/>
      <w:numFmt w:val="decimal"/>
      <w:lvlText w:val="%1."/>
      <w:lvlJc w:val="left"/>
      <w:pPr>
        <w:ind w:left="798" w:hanging="528"/>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4E002E7A"/>
    <w:multiLevelType w:val="hybridMultilevel"/>
    <w:tmpl w:val="7BD06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6D1BBB"/>
    <w:multiLevelType w:val="hybridMultilevel"/>
    <w:tmpl w:val="FC88B6D0"/>
    <w:lvl w:ilvl="0" w:tplc="5C92E124">
      <w:start w:val="12"/>
      <w:numFmt w:val="decimal"/>
      <w:lvlText w:val="03.%1"/>
      <w:lvlJc w:val="left"/>
      <w:pPr>
        <w:tabs>
          <w:tab w:val="num" w:pos="806"/>
        </w:tabs>
        <w:ind w:left="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397012"/>
    <w:multiLevelType w:val="hybridMultilevel"/>
    <w:tmpl w:val="63867514"/>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5">
    <w:nsid w:val="756B5BAE"/>
    <w:multiLevelType w:val="hybridMultilevel"/>
    <w:tmpl w:val="C0A04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604"/>
        <w:lvlJc w:val="left"/>
        <w:pPr>
          <w:ind w:left="848" w:hanging="604"/>
        </w:pPr>
        <w:rPr>
          <w:rFonts w:ascii="WP TypographicSymbols" w:hAnsi="WP TypographicSymbols" w:hint="default"/>
        </w:rPr>
      </w:lvl>
    </w:lvlOverride>
  </w:num>
  <w:num w:numId="2">
    <w:abstractNumId w:val="0"/>
    <w:lvlOverride w:ilvl="0">
      <w:lvl w:ilvl="0">
        <w:numFmt w:val="bullet"/>
        <w:lvlText w:val="$"/>
        <w:legacy w:legacy="1" w:legacySpace="0" w:legacyIndent="668"/>
        <w:lvlJc w:val="left"/>
        <w:pPr>
          <w:ind w:left="848" w:hanging="668"/>
        </w:pPr>
        <w:rPr>
          <w:rFonts w:ascii="WP TypographicSymbols" w:hAnsi="WP TypographicSymbols" w:hint="default"/>
        </w:rPr>
      </w:lvl>
    </w:lvlOverride>
  </w:num>
  <w:num w:numId="3">
    <w:abstractNumId w:val="0"/>
    <w:lvlOverride w:ilvl="0">
      <w:lvl w:ilvl="0">
        <w:numFmt w:val="bullet"/>
        <w:lvlText w:val="$"/>
        <w:legacy w:legacy="1" w:legacySpace="0" w:legacyIndent="578"/>
        <w:lvlJc w:val="left"/>
        <w:pPr>
          <w:ind w:left="848" w:hanging="578"/>
        </w:pPr>
        <w:rPr>
          <w:rFonts w:ascii="WP TypographicSymbols" w:hAnsi="WP TypographicSymbols" w:hint="default"/>
        </w:rPr>
      </w:lvl>
    </w:lvlOverride>
  </w:num>
  <w:num w:numId="4">
    <w:abstractNumId w:val="15"/>
  </w:num>
  <w:num w:numId="5">
    <w:abstractNumId w:val="9"/>
  </w:num>
  <w:num w:numId="6">
    <w:abstractNumId w:val="12"/>
  </w:num>
  <w:num w:numId="7">
    <w:abstractNumId w:val="8"/>
  </w:num>
  <w:num w:numId="8">
    <w:abstractNumId w:val="10"/>
  </w:num>
  <w:num w:numId="9">
    <w:abstractNumId w:val="6"/>
  </w:num>
  <w:num w:numId="10">
    <w:abstractNumId w:val="5"/>
  </w:num>
  <w:num w:numId="11">
    <w:abstractNumId w:val="14"/>
  </w:num>
  <w:num w:numId="12">
    <w:abstractNumId w:val="7"/>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56C6"/>
    <w:rsid w:val="0000239A"/>
    <w:rsid w:val="00020B95"/>
    <w:rsid w:val="0002531A"/>
    <w:rsid w:val="00034A2F"/>
    <w:rsid w:val="000756DA"/>
    <w:rsid w:val="00077A57"/>
    <w:rsid w:val="000979DB"/>
    <w:rsid w:val="000A4F2D"/>
    <w:rsid w:val="000B5092"/>
    <w:rsid w:val="000C1615"/>
    <w:rsid w:val="000D2599"/>
    <w:rsid w:val="00100500"/>
    <w:rsid w:val="00100A77"/>
    <w:rsid w:val="001044A6"/>
    <w:rsid w:val="001044ED"/>
    <w:rsid w:val="001047BC"/>
    <w:rsid w:val="00105E31"/>
    <w:rsid w:val="001069B5"/>
    <w:rsid w:val="001078AC"/>
    <w:rsid w:val="0011417C"/>
    <w:rsid w:val="00122F66"/>
    <w:rsid w:val="00125C05"/>
    <w:rsid w:val="00140D65"/>
    <w:rsid w:val="00144D86"/>
    <w:rsid w:val="00145398"/>
    <w:rsid w:val="0015473F"/>
    <w:rsid w:val="001563A2"/>
    <w:rsid w:val="00156D53"/>
    <w:rsid w:val="00157EBB"/>
    <w:rsid w:val="00163B08"/>
    <w:rsid w:val="001837B9"/>
    <w:rsid w:val="001879A3"/>
    <w:rsid w:val="001900AF"/>
    <w:rsid w:val="001A15A3"/>
    <w:rsid w:val="001B47D0"/>
    <w:rsid w:val="001E2C3B"/>
    <w:rsid w:val="00204F0D"/>
    <w:rsid w:val="002062C7"/>
    <w:rsid w:val="00211F5D"/>
    <w:rsid w:val="00216068"/>
    <w:rsid w:val="002171C8"/>
    <w:rsid w:val="00234ABF"/>
    <w:rsid w:val="002417B6"/>
    <w:rsid w:val="002514EA"/>
    <w:rsid w:val="002577B4"/>
    <w:rsid w:val="0026082B"/>
    <w:rsid w:val="002613F6"/>
    <w:rsid w:val="00261762"/>
    <w:rsid w:val="002634D0"/>
    <w:rsid w:val="00264BC3"/>
    <w:rsid w:val="00273BF3"/>
    <w:rsid w:val="0027515D"/>
    <w:rsid w:val="002827ED"/>
    <w:rsid w:val="00297832"/>
    <w:rsid w:val="002A47B0"/>
    <w:rsid w:val="002A76F7"/>
    <w:rsid w:val="002C0A19"/>
    <w:rsid w:val="00300739"/>
    <w:rsid w:val="00307134"/>
    <w:rsid w:val="003078BB"/>
    <w:rsid w:val="0032161A"/>
    <w:rsid w:val="00331E64"/>
    <w:rsid w:val="003328A9"/>
    <w:rsid w:val="00336AE6"/>
    <w:rsid w:val="00347F2A"/>
    <w:rsid w:val="0036583D"/>
    <w:rsid w:val="00367DE6"/>
    <w:rsid w:val="00374B4B"/>
    <w:rsid w:val="00381F81"/>
    <w:rsid w:val="00383978"/>
    <w:rsid w:val="00385284"/>
    <w:rsid w:val="00393324"/>
    <w:rsid w:val="003A58FC"/>
    <w:rsid w:val="003A7037"/>
    <w:rsid w:val="003B620C"/>
    <w:rsid w:val="003C0471"/>
    <w:rsid w:val="003D11FC"/>
    <w:rsid w:val="003E37E1"/>
    <w:rsid w:val="003E7EC7"/>
    <w:rsid w:val="003F7F29"/>
    <w:rsid w:val="00404CE8"/>
    <w:rsid w:val="00407B9F"/>
    <w:rsid w:val="00413D43"/>
    <w:rsid w:val="004213C0"/>
    <w:rsid w:val="004337EF"/>
    <w:rsid w:val="00434333"/>
    <w:rsid w:val="00487754"/>
    <w:rsid w:val="00497AC7"/>
    <w:rsid w:val="004A21DF"/>
    <w:rsid w:val="004B0AE1"/>
    <w:rsid w:val="004B198B"/>
    <w:rsid w:val="004B2C1B"/>
    <w:rsid w:val="004B4554"/>
    <w:rsid w:val="004D0B89"/>
    <w:rsid w:val="004D5DD0"/>
    <w:rsid w:val="004D7EFB"/>
    <w:rsid w:val="004E247C"/>
    <w:rsid w:val="004E2E76"/>
    <w:rsid w:val="00505C92"/>
    <w:rsid w:val="005134AE"/>
    <w:rsid w:val="005166C5"/>
    <w:rsid w:val="00526700"/>
    <w:rsid w:val="005273C2"/>
    <w:rsid w:val="00543529"/>
    <w:rsid w:val="00550D08"/>
    <w:rsid w:val="0055192B"/>
    <w:rsid w:val="00556914"/>
    <w:rsid w:val="005804FD"/>
    <w:rsid w:val="00590B58"/>
    <w:rsid w:val="0059133F"/>
    <w:rsid w:val="005A2C9F"/>
    <w:rsid w:val="005C2F90"/>
    <w:rsid w:val="005C6F19"/>
    <w:rsid w:val="005C7204"/>
    <w:rsid w:val="005D1DC3"/>
    <w:rsid w:val="005D78FB"/>
    <w:rsid w:val="005E1A03"/>
    <w:rsid w:val="005F7A67"/>
    <w:rsid w:val="00603735"/>
    <w:rsid w:val="00607AB5"/>
    <w:rsid w:val="00613EC5"/>
    <w:rsid w:val="0061712B"/>
    <w:rsid w:val="006333A8"/>
    <w:rsid w:val="006848E4"/>
    <w:rsid w:val="00687778"/>
    <w:rsid w:val="006C1172"/>
    <w:rsid w:val="006E1168"/>
    <w:rsid w:val="006E178A"/>
    <w:rsid w:val="00703702"/>
    <w:rsid w:val="0070377F"/>
    <w:rsid w:val="007047D8"/>
    <w:rsid w:val="007048B5"/>
    <w:rsid w:val="00722992"/>
    <w:rsid w:val="00726F80"/>
    <w:rsid w:val="00731FEC"/>
    <w:rsid w:val="00741338"/>
    <w:rsid w:val="007475FA"/>
    <w:rsid w:val="007505E4"/>
    <w:rsid w:val="00756F24"/>
    <w:rsid w:val="0076080D"/>
    <w:rsid w:val="00761C5B"/>
    <w:rsid w:val="00763DE7"/>
    <w:rsid w:val="007662B1"/>
    <w:rsid w:val="00771D06"/>
    <w:rsid w:val="007834AC"/>
    <w:rsid w:val="007932D3"/>
    <w:rsid w:val="00796D2C"/>
    <w:rsid w:val="007D6C0A"/>
    <w:rsid w:val="007F0491"/>
    <w:rsid w:val="007F7508"/>
    <w:rsid w:val="00810899"/>
    <w:rsid w:val="0081349A"/>
    <w:rsid w:val="00831476"/>
    <w:rsid w:val="00833238"/>
    <w:rsid w:val="00844C66"/>
    <w:rsid w:val="00845BBB"/>
    <w:rsid w:val="0085467B"/>
    <w:rsid w:val="00870D24"/>
    <w:rsid w:val="00875032"/>
    <w:rsid w:val="008865CB"/>
    <w:rsid w:val="008A3074"/>
    <w:rsid w:val="008B433C"/>
    <w:rsid w:val="008B6A6D"/>
    <w:rsid w:val="008C4A20"/>
    <w:rsid w:val="008C61C9"/>
    <w:rsid w:val="008E0CF6"/>
    <w:rsid w:val="008E6C8C"/>
    <w:rsid w:val="008E70DB"/>
    <w:rsid w:val="008F0966"/>
    <w:rsid w:val="008F2D7B"/>
    <w:rsid w:val="008F5704"/>
    <w:rsid w:val="0090135E"/>
    <w:rsid w:val="009200B2"/>
    <w:rsid w:val="0093098E"/>
    <w:rsid w:val="009414AF"/>
    <w:rsid w:val="00946162"/>
    <w:rsid w:val="00954357"/>
    <w:rsid w:val="00956D06"/>
    <w:rsid w:val="00963CB2"/>
    <w:rsid w:val="00964A61"/>
    <w:rsid w:val="0098273F"/>
    <w:rsid w:val="00983235"/>
    <w:rsid w:val="009834AD"/>
    <w:rsid w:val="009850C4"/>
    <w:rsid w:val="00987D49"/>
    <w:rsid w:val="009A03B3"/>
    <w:rsid w:val="009B07E0"/>
    <w:rsid w:val="009D45B7"/>
    <w:rsid w:val="00A0239A"/>
    <w:rsid w:val="00A02BC5"/>
    <w:rsid w:val="00A21F69"/>
    <w:rsid w:val="00A24633"/>
    <w:rsid w:val="00A31395"/>
    <w:rsid w:val="00A448AB"/>
    <w:rsid w:val="00A478C5"/>
    <w:rsid w:val="00A50EC1"/>
    <w:rsid w:val="00A556C6"/>
    <w:rsid w:val="00A74260"/>
    <w:rsid w:val="00A81137"/>
    <w:rsid w:val="00A84CC7"/>
    <w:rsid w:val="00A91353"/>
    <w:rsid w:val="00A92DBE"/>
    <w:rsid w:val="00AB5884"/>
    <w:rsid w:val="00AD014E"/>
    <w:rsid w:val="00AE5DF1"/>
    <w:rsid w:val="00B069B8"/>
    <w:rsid w:val="00B12365"/>
    <w:rsid w:val="00B140F4"/>
    <w:rsid w:val="00B16C8E"/>
    <w:rsid w:val="00B313AD"/>
    <w:rsid w:val="00B40E00"/>
    <w:rsid w:val="00B5280F"/>
    <w:rsid w:val="00B554D4"/>
    <w:rsid w:val="00B65158"/>
    <w:rsid w:val="00B655CD"/>
    <w:rsid w:val="00B82BEA"/>
    <w:rsid w:val="00B85708"/>
    <w:rsid w:val="00B873DE"/>
    <w:rsid w:val="00B87D63"/>
    <w:rsid w:val="00B931EA"/>
    <w:rsid w:val="00BA244C"/>
    <w:rsid w:val="00BB5AFF"/>
    <w:rsid w:val="00BE3B3B"/>
    <w:rsid w:val="00BF5210"/>
    <w:rsid w:val="00C024F4"/>
    <w:rsid w:val="00C12F2A"/>
    <w:rsid w:val="00C15CF4"/>
    <w:rsid w:val="00C304E0"/>
    <w:rsid w:val="00C5558B"/>
    <w:rsid w:val="00C55889"/>
    <w:rsid w:val="00C63CE3"/>
    <w:rsid w:val="00C82A13"/>
    <w:rsid w:val="00C84075"/>
    <w:rsid w:val="00C95359"/>
    <w:rsid w:val="00CB5933"/>
    <w:rsid w:val="00CC37E0"/>
    <w:rsid w:val="00CC4E72"/>
    <w:rsid w:val="00CD2939"/>
    <w:rsid w:val="00CD631B"/>
    <w:rsid w:val="00CE0388"/>
    <w:rsid w:val="00D31335"/>
    <w:rsid w:val="00D31730"/>
    <w:rsid w:val="00D360D5"/>
    <w:rsid w:val="00D41574"/>
    <w:rsid w:val="00D44A45"/>
    <w:rsid w:val="00D46795"/>
    <w:rsid w:val="00D552CF"/>
    <w:rsid w:val="00D61A22"/>
    <w:rsid w:val="00D656F2"/>
    <w:rsid w:val="00D703FF"/>
    <w:rsid w:val="00D801C9"/>
    <w:rsid w:val="00D90EC6"/>
    <w:rsid w:val="00D90F8E"/>
    <w:rsid w:val="00D963D8"/>
    <w:rsid w:val="00D96F3B"/>
    <w:rsid w:val="00DB75EB"/>
    <w:rsid w:val="00DC4D96"/>
    <w:rsid w:val="00DE2603"/>
    <w:rsid w:val="00DE4860"/>
    <w:rsid w:val="00DF0C3F"/>
    <w:rsid w:val="00DF1EB2"/>
    <w:rsid w:val="00DF7E91"/>
    <w:rsid w:val="00DF7ED4"/>
    <w:rsid w:val="00E03EB1"/>
    <w:rsid w:val="00E12089"/>
    <w:rsid w:val="00E23733"/>
    <w:rsid w:val="00E23F36"/>
    <w:rsid w:val="00E31383"/>
    <w:rsid w:val="00E42233"/>
    <w:rsid w:val="00E50207"/>
    <w:rsid w:val="00E540B2"/>
    <w:rsid w:val="00E54D02"/>
    <w:rsid w:val="00E54EF4"/>
    <w:rsid w:val="00E568C5"/>
    <w:rsid w:val="00E61193"/>
    <w:rsid w:val="00E66369"/>
    <w:rsid w:val="00E7399B"/>
    <w:rsid w:val="00E76348"/>
    <w:rsid w:val="00E814AF"/>
    <w:rsid w:val="00E82CD6"/>
    <w:rsid w:val="00EA0589"/>
    <w:rsid w:val="00EB4B72"/>
    <w:rsid w:val="00EC40A8"/>
    <w:rsid w:val="00EC4924"/>
    <w:rsid w:val="00ED23C1"/>
    <w:rsid w:val="00ED3AEF"/>
    <w:rsid w:val="00ED6321"/>
    <w:rsid w:val="00EE0C55"/>
    <w:rsid w:val="00EE11E8"/>
    <w:rsid w:val="00EF382B"/>
    <w:rsid w:val="00EF5F53"/>
    <w:rsid w:val="00F007E6"/>
    <w:rsid w:val="00F016C2"/>
    <w:rsid w:val="00F03135"/>
    <w:rsid w:val="00F06464"/>
    <w:rsid w:val="00F16393"/>
    <w:rsid w:val="00F16619"/>
    <w:rsid w:val="00F16686"/>
    <w:rsid w:val="00F34F77"/>
    <w:rsid w:val="00F4091E"/>
    <w:rsid w:val="00F46648"/>
    <w:rsid w:val="00F52E0A"/>
    <w:rsid w:val="00F62CA7"/>
    <w:rsid w:val="00F647D8"/>
    <w:rsid w:val="00F74FB3"/>
    <w:rsid w:val="00F805AE"/>
    <w:rsid w:val="00F81765"/>
    <w:rsid w:val="00F8692E"/>
    <w:rsid w:val="00F96491"/>
    <w:rsid w:val="00FA39A7"/>
    <w:rsid w:val="00FC6D56"/>
    <w:rsid w:val="00FD2937"/>
    <w:rsid w:val="00FD4D60"/>
    <w:rsid w:val="00FE1425"/>
    <w:rsid w:val="00FE43B4"/>
    <w:rsid w:val="00FE6507"/>
    <w:rsid w:val="00FE6FCF"/>
    <w:rsid w:val="00FE73FB"/>
    <w:rsid w:val="00FF3B00"/>
    <w:rsid w:val="00FF6D7C"/>
    <w:rsid w:val="00FF7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26"/>
        <o:r id="V:Rule2" type="connector" idref="#_x0000_s1027"/>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417C"/>
    <w:pPr>
      <w:widowControl w:val="0"/>
      <w:autoSpaceDE w:val="0"/>
      <w:autoSpaceDN w:val="0"/>
      <w:adjustRightInd w:val="0"/>
    </w:pPr>
    <w:rPr>
      <w:rFonts w:ascii="Segoe Print" w:hAnsi="Segoe Print"/>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1417C"/>
  </w:style>
  <w:style w:type="paragraph" w:styleId="TOC1">
    <w:name w:val="toc 1"/>
    <w:basedOn w:val="Normal"/>
    <w:next w:val="Normal"/>
    <w:autoRedefine/>
    <w:semiHidden/>
    <w:rsid w:val="0011417C"/>
    <w:pPr>
      <w:ind w:left="244" w:hanging="1324"/>
    </w:pPr>
  </w:style>
  <w:style w:type="paragraph" w:styleId="TOC2">
    <w:name w:val="toc 2"/>
    <w:basedOn w:val="Normal"/>
    <w:next w:val="Normal"/>
    <w:autoRedefine/>
    <w:semiHidden/>
    <w:rsid w:val="0011417C"/>
    <w:pPr>
      <w:ind w:left="848" w:hanging="604"/>
    </w:pPr>
  </w:style>
  <w:style w:type="paragraph" w:styleId="TOC3">
    <w:name w:val="toc 3"/>
    <w:basedOn w:val="Normal"/>
    <w:next w:val="Normal"/>
    <w:autoRedefine/>
    <w:semiHidden/>
    <w:rsid w:val="0011417C"/>
    <w:pPr>
      <w:ind w:left="1452" w:hanging="604"/>
    </w:pPr>
  </w:style>
  <w:style w:type="paragraph" w:customStyle="1" w:styleId="Level1">
    <w:name w:val="Level 1"/>
    <w:basedOn w:val="Normal"/>
    <w:rsid w:val="0011417C"/>
    <w:pPr>
      <w:ind w:left="848" w:hanging="578"/>
    </w:pPr>
  </w:style>
  <w:style w:type="paragraph" w:styleId="Header">
    <w:name w:val="header"/>
    <w:basedOn w:val="Normal"/>
    <w:rsid w:val="0081349A"/>
    <w:pPr>
      <w:tabs>
        <w:tab w:val="center" w:pos="4320"/>
        <w:tab w:val="right" w:pos="8640"/>
      </w:tabs>
    </w:pPr>
  </w:style>
  <w:style w:type="paragraph" w:styleId="Footer">
    <w:name w:val="footer"/>
    <w:basedOn w:val="Normal"/>
    <w:rsid w:val="0081349A"/>
    <w:pPr>
      <w:tabs>
        <w:tab w:val="center" w:pos="4320"/>
        <w:tab w:val="right" w:pos="8640"/>
      </w:tabs>
    </w:pPr>
  </w:style>
  <w:style w:type="character" w:styleId="PageNumber">
    <w:name w:val="page number"/>
    <w:basedOn w:val="DefaultParagraphFont"/>
    <w:rsid w:val="00FF6D7C"/>
  </w:style>
  <w:style w:type="paragraph" w:styleId="BalloonText">
    <w:name w:val="Balloon Text"/>
    <w:basedOn w:val="Normal"/>
    <w:semiHidden/>
    <w:rsid w:val="00E23733"/>
    <w:rPr>
      <w:rFonts w:ascii="Tahoma" w:hAnsi="Tahoma" w:cs="Tahoma"/>
      <w:sz w:val="16"/>
      <w:szCs w:val="16"/>
    </w:rPr>
  </w:style>
  <w:style w:type="character" w:styleId="CommentReference">
    <w:name w:val="annotation reference"/>
    <w:semiHidden/>
    <w:rsid w:val="00F06464"/>
    <w:rPr>
      <w:sz w:val="16"/>
      <w:szCs w:val="16"/>
    </w:rPr>
  </w:style>
  <w:style w:type="paragraph" w:styleId="CommentText">
    <w:name w:val="annotation text"/>
    <w:basedOn w:val="Normal"/>
    <w:semiHidden/>
    <w:rsid w:val="00F06464"/>
    <w:rPr>
      <w:sz w:val="20"/>
      <w:szCs w:val="20"/>
    </w:rPr>
  </w:style>
  <w:style w:type="paragraph" w:styleId="CommentSubject">
    <w:name w:val="annotation subject"/>
    <w:basedOn w:val="CommentText"/>
    <w:next w:val="CommentText"/>
    <w:semiHidden/>
    <w:rsid w:val="00F06464"/>
    <w:rPr>
      <w:b/>
      <w:bCs/>
    </w:rPr>
  </w:style>
  <w:style w:type="paragraph" w:styleId="Revision">
    <w:name w:val="Revision"/>
    <w:hidden/>
    <w:uiPriority w:val="99"/>
    <w:semiHidden/>
    <w:rsid w:val="00B85708"/>
    <w:rPr>
      <w:rFonts w:ascii="Segoe Print" w:hAnsi="Segoe Print"/>
      <w:sz w:val="24"/>
      <w:szCs w:val="24"/>
      <w:lang w:eastAsia="en-US"/>
    </w:rPr>
  </w:style>
  <w:style w:type="paragraph" w:styleId="ListParagraph">
    <w:name w:val="List Paragraph"/>
    <w:basedOn w:val="Normal"/>
    <w:uiPriority w:val="34"/>
    <w:qFormat/>
    <w:rsid w:val="00FA39A7"/>
    <w:pPr>
      <w:ind w:left="720"/>
    </w:pPr>
  </w:style>
  <w:style w:type="character" w:styleId="Hyperlink">
    <w:name w:val="Hyperlink"/>
    <w:basedOn w:val="DefaultParagraphFont"/>
    <w:rsid w:val="00E763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26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995EB-67B2-4078-B4D1-D01B381D159F}">
  <ds:schemaRefs>
    <ds:schemaRef ds:uri="http://schemas.openxmlformats.org/officeDocument/2006/bibliography"/>
  </ds:schemaRefs>
</ds:datastoreItem>
</file>

<file path=customXml/itemProps2.xml><?xml version="1.0" encoding="utf-8"?>
<ds:datastoreItem xmlns:ds="http://schemas.openxmlformats.org/officeDocument/2006/customXml" ds:itemID="{A981B0FD-14CD-4159-8C36-A912F7CEAA81}">
  <ds:schemaRefs>
    <ds:schemaRef ds:uri="http://schemas.openxmlformats.org/officeDocument/2006/bibliography"/>
  </ds:schemaRefs>
</ds:datastoreItem>
</file>

<file path=customXml/itemProps3.xml><?xml version="1.0" encoding="utf-8"?>
<ds:datastoreItem xmlns:ds="http://schemas.openxmlformats.org/officeDocument/2006/customXml" ds:itemID="{88991991-7165-4FC7-A62E-E46C970E3DCE}">
  <ds:schemaRefs>
    <ds:schemaRef ds:uri="http://schemas.openxmlformats.org/officeDocument/2006/bibliography"/>
  </ds:schemaRefs>
</ds:datastoreItem>
</file>

<file path=customXml/itemProps4.xml><?xml version="1.0" encoding="utf-8"?>
<ds:datastoreItem xmlns:ds="http://schemas.openxmlformats.org/officeDocument/2006/customXml" ds:itemID="{F2DD88A3-E38A-4685-8399-0000CCED9E6A}">
  <ds:schemaRefs>
    <ds:schemaRef ds:uri="http://schemas.openxmlformats.org/officeDocument/2006/bibliography"/>
  </ds:schemaRefs>
</ds:datastoreItem>
</file>

<file path=customXml/itemProps5.xml><?xml version="1.0" encoding="utf-8"?>
<ds:datastoreItem xmlns:ds="http://schemas.openxmlformats.org/officeDocument/2006/customXml" ds:itemID="{CB608BF3-6CF6-4E7C-AE6F-E393BB745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5058</Words>
  <Characters>30298</Characters>
  <Application>Microsoft Office Word</Application>
  <DocSecurity>0</DocSecurity>
  <Lines>797</Lines>
  <Paragraphs>267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2013-09-20T16:47:00Z</cp:lastPrinted>
  <dcterms:created xsi:type="dcterms:W3CDTF">2013-10-02T15:35:00Z</dcterms:created>
  <dcterms:modified xsi:type="dcterms:W3CDTF">2013-10-02T15:35:00Z</dcterms:modified>
</cp:coreProperties>
</file>